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ABF39" w14:textId="393DA185" w:rsidR="009E7E13" w:rsidRPr="009E7E13" w:rsidRDefault="009E7E13" w:rsidP="009E7E13">
      <w:pPr>
        <w:keepLines/>
        <w:spacing w:before="120" w:after="240"/>
        <w:rPr>
          <w:rFonts w:ascii="Calibri" w:hAnsi="Calibri" w:cs="Calibri"/>
          <w:szCs w:val="28"/>
        </w:rPr>
      </w:pPr>
      <w:bookmarkStart w:id="0" w:name="_Toc53578004"/>
      <w:bookmarkStart w:id="1" w:name="_Toc53577686"/>
      <w:r w:rsidRPr="009E7E13">
        <w:rPr>
          <w:rFonts w:ascii="Calibri" w:hAnsi="Calibri" w:cs="Calibri"/>
          <w:szCs w:val="28"/>
        </w:rPr>
        <w:t xml:space="preserve">Załącznik nr </w:t>
      </w:r>
      <w:r w:rsidR="000139AC">
        <w:rPr>
          <w:rFonts w:ascii="Calibri" w:hAnsi="Calibri" w:cs="Calibri"/>
          <w:szCs w:val="28"/>
        </w:rPr>
        <w:t>12</w:t>
      </w:r>
      <w:r w:rsidRPr="009E7E13">
        <w:rPr>
          <w:rFonts w:ascii="Calibri" w:hAnsi="Calibri"/>
          <w:szCs w:val="28"/>
        </w:rPr>
        <w:t xml:space="preserve"> do Regulaminu wyboru proje</w:t>
      </w:r>
      <w:bookmarkStart w:id="2" w:name="_GoBack"/>
      <w:bookmarkEnd w:id="2"/>
      <w:r w:rsidRPr="009E7E13">
        <w:rPr>
          <w:rFonts w:ascii="Calibri" w:hAnsi="Calibri"/>
          <w:szCs w:val="28"/>
        </w:rPr>
        <w:t>któw</w:t>
      </w:r>
    </w:p>
    <w:p w14:paraId="7FE6B7A8" w14:textId="77777777" w:rsidR="009E7E13" w:rsidRPr="009E7E13" w:rsidRDefault="009E7E13" w:rsidP="003B2CAD">
      <w:pPr>
        <w:pStyle w:val="Nagwek1"/>
        <w:rPr>
          <w:rFonts w:cs="Calibri"/>
        </w:rPr>
      </w:pPr>
      <w:r w:rsidRPr="009E7E13">
        <w:t>Wzór formularza wniosku o płatność</w:t>
      </w:r>
      <w:r w:rsidRPr="009E7E13">
        <w:rPr>
          <w:rFonts w:cs="Calibri"/>
        </w:rPr>
        <w:t xml:space="preserve"> </w:t>
      </w:r>
      <w:bookmarkEnd w:id="0"/>
      <w:bookmarkEnd w:id="1"/>
    </w:p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9E7E13" w:rsidRPr="009E7E13" w14:paraId="6ECBD616" w14:textId="77777777" w:rsidTr="00E4760A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20B2F3" w14:textId="77777777" w:rsidR="009E7E13" w:rsidRPr="009E7E13" w:rsidRDefault="009E7E13" w:rsidP="009E7E13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Numer wniosku o płatność</w:t>
            </w:r>
          </w:p>
          <w:p w14:paraId="6E7DE51F" w14:textId="77777777" w:rsidR="009E7E13" w:rsidRPr="009E7E13" w:rsidRDefault="009E7E13" w:rsidP="009E7E13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i/>
                <w:iCs/>
                <w:sz w:val="18"/>
                <w:szCs w:val="18"/>
              </w:rPr>
              <w:t>*Pole uzupełnia pracownik instytucji.</w:t>
            </w:r>
          </w:p>
        </w:tc>
      </w:tr>
    </w:tbl>
    <w:p w14:paraId="1CE105B4" w14:textId="77777777" w:rsidR="009E7E13" w:rsidRPr="009E7E13" w:rsidRDefault="009E7E13" w:rsidP="009E7E13">
      <w:pPr>
        <w:keepLines/>
        <w:spacing w:before="120" w:after="360"/>
        <w:rPr>
          <w:rFonts w:ascii="Calibri" w:hAnsi="Calibri"/>
          <w:b/>
          <w:bCs/>
          <w:noProof/>
          <w:sz w:val="36"/>
          <w:szCs w:val="36"/>
        </w:rPr>
      </w:pPr>
    </w:p>
    <w:p w14:paraId="7FA479AB" w14:textId="77777777" w:rsidR="009E7E13" w:rsidRPr="009E7E13" w:rsidRDefault="009E7E13" w:rsidP="00087272">
      <w:pPr>
        <w:pStyle w:val="Nagwek2"/>
      </w:pPr>
      <w:r w:rsidRPr="009E7E13">
        <w:rPr>
          <w:noProof/>
        </w:rPr>
        <w:t xml:space="preserve">Informacje o </w:t>
      </w:r>
      <w:r w:rsidRPr="009E7E13">
        <w:t>projekcie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9E7E13" w:rsidRPr="009E7E13" w14:paraId="1E231C74" w14:textId="77777777" w:rsidTr="00E4760A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63DC8690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3" w:name="_Hlk129264692"/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Numer projektu</w:t>
            </w:r>
          </w:p>
        </w:tc>
      </w:tr>
      <w:tr w:rsidR="009E7E13" w:rsidRPr="009E7E13" w14:paraId="68611A0E" w14:textId="77777777" w:rsidTr="00E4760A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44075553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Tytuł projektu</w:t>
            </w:r>
          </w:p>
        </w:tc>
      </w:tr>
      <w:tr w:rsidR="009E7E13" w:rsidRPr="009E7E13" w14:paraId="36355904" w14:textId="77777777" w:rsidTr="00E4760A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7031812C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Nazwa beneficjenta</w:t>
            </w:r>
          </w:p>
        </w:tc>
      </w:tr>
      <w:tr w:rsidR="009E7E13" w:rsidRPr="009E7E13" w14:paraId="1586A331" w14:textId="77777777" w:rsidTr="00E4760A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A4B4D0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Wniosek za okres od</w:t>
            </w: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B9588B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Wniosek za okres do</w:t>
            </w:r>
          </w:p>
        </w:tc>
      </w:tr>
      <w:tr w:rsidR="009E7E13" w:rsidRPr="009E7E13" w14:paraId="4F8B5F69" w14:textId="77777777" w:rsidTr="00E4760A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692F4858" w14:textId="77777777" w:rsidR="009E7E13" w:rsidRPr="009E7E13" w:rsidRDefault="009E7E13" w:rsidP="009E7E13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Rodzaj wniosku</w:t>
            </w:r>
          </w:p>
          <w:p w14:paraId="55F744FD" w14:textId="77777777" w:rsidR="009E7E13" w:rsidRPr="009E7E13" w:rsidRDefault="009E7E13" w:rsidP="009E7E13">
            <w:pPr>
              <w:keepLines/>
              <w:spacing w:before="120"/>
              <w:rPr>
                <w:rFonts w:ascii="Calibri" w:hAnsi="Calibri"/>
                <w:b/>
                <w:bCs/>
                <w:sz w:val="36"/>
                <w:szCs w:val="36"/>
                <w:vertAlign w:val="superscript"/>
              </w:rPr>
            </w:pPr>
            <w:r w:rsidRPr="009E7E13">
              <w:rPr>
                <w:rFonts w:ascii="Calibri" w:hAnsi="Calibri"/>
                <w:i/>
                <w:iCs/>
                <w:sz w:val="18"/>
                <w:szCs w:val="18"/>
              </w:rPr>
              <w:t>* Wniosku zaliczkowego nie można łączyć z wnioskiem końcowym.</w:t>
            </w:r>
          </w:p>
          <w:p w14:paraId="0A1E82C4" w14:textId="77777777" w:rsidR="009E7E13" w:rsidRPr="009E7E13" w:rsidRDefault="009E7E13" w:rsidP="009E7E13">
            <w:pPr>
              <w:keepLines/>
              <w:spacing w:before="12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9E7E13">
              <w:rPr>
                <w:rFonts w:ascii="Calibri" w:hAnsi="Calibri"/>
                <w:i/>
                <w:iCs/>
                <w:sz w:val="18"/>
                <w:szCs w:val="18"/>
              </w:rPr>
              <w:t>* Wniosek refundacyjny lub Wniosek rozliczający zaliczkę musi być także oznaczony jako wniosek sprawozdawczy.</w:t>
            </w:r>
          </w:p>
        </w:tc>
      </w:tr>
      <w:tr w:rsidR="009E7E13" w:rsidRPr="009E7E13" w14:paraId="2BF15FA3" w14:textId="77777777" w:rsidTr="00E4760A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D8208D" w14:textId="77777777" w:rsidR="009E7E13" w:rsidRPr="009E7E13" w:rsidRDefault="00C10421" w:rsidP="009E7E13">
            <w:pPr>
              <w:keepLines/>
              <w:spacing w:before="120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E13" w:rsidRPr="009E7E13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E7E13" w:rsidRPr="009E7E13">
              <w:rPr>
                <w:rFonts w:ascii="Calibri" w:hAnsi="Calibri"/>
                <w:sz w:val="36"/>
                <w:szCs w:val="36"/>
              </w:rPr>
              <w:t xml:space="preserve"> </w:t>
            </w:r>
            <w:r w:rsidR="009E7E13" w:rsidRPr="009E7E13">
              <w:rPr>
                <w:rFonts w:ascii="Calibri" w:hAnsi="Calibri"/>
                <w:sz w:val="22"/>
                <w:szCs w:val="22"/>
              </w:rPr>
              <w:t>Wniosek zaliczkowy</w:t>
            </w:r>
          </w:p>
          <w:p w14:paraId="6E65A027" w14:textId="77777777" w:rsidR="009E7E13" w:rsidRPr="009E7E13" w:rsidRDefault="00C10421" w:rsidP="009E7E13">
            <w:pPr>
              <w:keepLines/>
              <w:spacing w:before="120"/>
              <w:rPr>
                <w:rFonts w:ascii="Calibri" w:hAnsi="Calibri"/>
                <w:sz w:val="36"/>
                <w:szCs w:val="36"/>
                <w:vertAlign w:val="superscript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E13" w:rsidRPr="009E7E13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E7E13" w:rsidRPr="009E7E13">
              <w:rPr>
                <w:rFonts w:ascii="Calibri" w:hAnsi="Calibri"/>
                <w:sz w:val="36"/>
                <w:szCs w:val="36"/>
              </w:rPr>
              <w:t xml:space="preserve"> </w:t>
            </w:r>
            <w:r w:rsidR="009E7E13" w:rsidRPr="009E7E13">
              <w:rPr>
                <w:rFonts w:ascii="Calibri" w:hAnsi="Calibri"/>
                <w:sz w:val="22"/>
                <w:szCs w:val="22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DFDB1" w14:textId="77777777" w:rsidR="009E7E13" w:rsidRPr="009E7E13" w:rsidRDefault="00C10421" w:rsidP="009E7E13">
            <w:pPr>
              <w:keepLines/>
              <w:spacing w:before="120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E13" w:rsidRPr="009E7E13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E7E13" w:rsidRPr="009E7E13">
              <w:rPr>
                <w:rFonts w:ascii="Calibri" w:hAnsi="Calibri"/>
                <w:sz w:val="36"/>
                <w:szCs w:val="36"/>
              </w:rPr>
              <w:t xml:space="preserve"> </w:t>
            </w:r>
            <w:r w:rsidR="009E7E13" w:rsidRPr="009E7E13">
              <w:rPr>
                <w:rFonts w:ascii="Calibri" w:hAnsi="Calibri"/>
                <w:sz w:val="22"/>
                <w:szCs w:val="22"/>
              </w:rPr>
              <w:t>Wniosek refundacyjny</w:t>
            </w:r>
          </w:p>
          <w:p w14:paraId="52BA3D27" w14:textId="77777777" w:rsidR="009E7E13" w:rsidRPr="009E7E13" w:rsidRDefault="00C10421" w:rsidP="009E7E13">
            <w:pPr>
              <w:keepLines/>
              <w:spacing w:before="120"/>
              <w:rPr>
                <w:rFonts w:ascii="Calibri" w:hAnsi="Calibri"/>
                <w:sz w:val="36"/>
                <w:szCs w:val="36"/>
                <w:vertAlign w:val="superscript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E13" w:rsidRPr="009E7E13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E7E13" w:rsidRPr="009E7E13">
              <w:rPr>
                <w:rFonts w:ascii="Calibri" w:hAnsi="Calibri"/>
                <w:sz w:val="36"/>
                <w:szCs w:val="36"/>
              </w:rPr>
              <w:t xml:space="preserve"> </w:t>
            </w:r>
            <w:r w:rsidR="009E7E13" w:rsidRPr="009E7E13">
              <w:rPr>
                <w:rFonts w:ascii="Calibri" w:hAnsi="Calibri"/>
                <w:sz w:val="22"/>
                <w:szCs w:val="22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D071" w14:textId="77777777" w:rsidR="009E7E13" w:rsidRPr="009E7E13" w:rsidRDefault="00C10421" w:rsidP="009E7E13">
            <w:pPr>
              <w:keepLines/>
              <w:spacing w:before="120"/>
              <w:rPr>
                <w:rFonts w:ascii="Calibri" w:hAnsi="Calibri"/>
                <w:sz w:val="36"/>
                <w:szCs w:val="36"/>
                <w:vertAlign w:val="superscript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E13" w:rsidRPr="009E7E13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E7E13" w:rsidRPr="009E7E13">
              <w:rPr>
                <w:rFonts w:ascii="Calibri" w:hAnsi="Calibri"/>
                <w:sz w:val="36"/>
                <w:szCs w:val="36"/>
              </w:rPr>
              <w:t xml:space="preserve"> </w:t>
            </w:r>
            <w:r w:rsidR="009E7E13" w:rsidRPr="009E7E13">
              <w:rPr>
                <w:rFonts w:ascii="Calibri" w:hAnsi="Calibri"/>
                <w:sz w:val="22"/>
                <w:szCs w:val="22"/>
              </w:rPr>
              <w:t>Wniosek rozliczający zaliczkę</w:t>
            </w:r>
          </w:p>
        </w:tc>
      </w:tr>
      <w:tr w:rsidR="009E7E13" w:rsidRPr="009E7E13" w14:paraId="5E2D540C" w14:textId="77777777" w:rsidTr="00E4760A">
        <w:trPr>
          <w:trHeight w:val="775"/>
        </w:trPr>
        <w:tc>
          <w:tcPr>
            <w:tcW w:w="3022" w:type="dxa"/>
            <w:shd w:val="clear" w:color="auto" w:fill="auto"/>
          </w:tcPr>
          <w:p w14:paraId="65EEA8DC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0FD0E60D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  <w:tc>
          <w:tcPr>
            <w:tcW w:w="3023" w:type="dxa"/>
            <w:shd w:val="clear" w:color="auto" w:fill="auto"/>
          </w:tcPr>
          <w:p w14:paraId="5C164A4D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</w:tr>
      <w:tr w:rsidR="009E7E13" w:rsidRPr="009E7E13" w14:paraId="47C0D59F" w14:textId="77777777" w:rsidTr="00E4760A">
        <w:trPr>
          <w:trHeight w:val="857"/>
        </w:trPr>
        <w:tc>
          <w:tcPr>
            <w:tcW w:w="3022" w:type="dxa"/>
            <w:shd w:val="clear" w:color="auto" w:fill="auto"/>
          </w:tcPr>
          <w:p w14:paraId="0BFE35AA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Wnioskowana kwota, w tym: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325D846A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Zaliczka</w:t>
            </w:r>
          </w:p>
        </w:tc>
        <w:tc>
          <w:tcPr>
            <w:tcW w:w="3023" w:type="dxa"/>
            <w:shd w:val="clear" w:color="auto" w:fill="auto"/>
          </w:tcPr>
          <w:p w14:paraId="48AD9F30" w14:textId="77777777" w:rsidR="009E7E13" w:rsidRPr="009E7E13" w:rsidRDefault="009E7E13" w:rsidP="009E7E13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E7E13">
              <w:rPr>
                <w:rFonts w:ascii="Calibri" w:hAnsi="Calibri"/>
                <w:b/>
                <w:bCs/>
                <w:sz w:val="20"/>
                <w:szCs w:val="20"/>
              </w:rPr>
              <w:t>Refundacja</w:t>
            </w:r>
          </w:p>
        </w:tc>
      </w:tr>
      <w:bookmarkEnd w:id="3"/>
    </w:tbl>
    <w:p w14:paraId="38DF9217" w14:textId="77777777" w:rsidR="003749A7" w:rsidRDefault="003749A7" w:rsidP="000D3B4F">
      <w:pPr>
        <w:sectPr w:rsidR="003749A7" w:rsidSect="000A383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569" w:right="1418" w:bottom="1560" w:left="1418" w:header="284" w:footer="225" w:gutter="0"/>
          <w:cols w:space="708"/>
          <w:titlePg/>
          <w:docGrid w:linePitch="360"/>
        </w:sectPr>
      </w:pPr>
    </w:p>
    <w:p w14:paraId="628F52FA" w14:textId="77777777" w:rsidR="00BA5892" w:rsidRPr="00BA5892" w:rsidRDefault="00BA5892" w:rsidP="003749A7">
      <w:pPr>
        <w:pStyle w:val="Nagwek2"/>
        <w:rPr>
          <w:b w:val="0"/>
          <w:bCs/>
          <w:noProof/>
          <w:sz w:val="36"/>
          <w:szCs w:val="36"/>
        </w:rPr>
      </w:pPr>
      <w:r w:rsidRPr="003749A7">
        <w:lastRenderedPageBreak/>
        <w:t>Postęp</w:t>
      </w:r>
      <w:r w:rsidRPr="00BA5892">
        <w:t xml:space="preserve"> rzeczowy</w:t>
      </w:r>
      <w:r w:rsidRPr="00BA5892">
        <w:rPr>
          <w:bCs/>
          <w:noProof/>
          <w:sz w:val="36"/>
          <w:szCs w:val="36"/>
          <w:vertAlign w:val="superscript"/>
        </w:rPr>
        <w:footnoteReference w:id="1"/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BA5892" w:rsidRPr="00BA5892" w14:paraId="5901C1A7" w14:textId="77777777" w:rsidTr="00BA160F">
        <w:trPr>
          <w:trHeight w:val="695"/>
        </w:trPr>
        <w:tc>
          <w:tcPr>
            <w:tcW w:w="9068" w:type="dxa"/>
          </w:tcPr>
          <w:p w14:paraId="2F6F399B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zadania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BA5892" w:rsidRPr="00BA5892" w14:paraId="47952CA5" w14:textId="77777777" w:rsidTr="00BA160F">
        <w:trPr>
          <w:trHeight w:val="706"/>
        </w:trPr>
        <w:tc>
          <w:tcPr>
            <w:tcW w:w="9068" w:type="dxa"/>
          </w:tcPr>
          <w:p w14:paraId="336F1569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Stan realizacji zadania</w:t>
            </w:r>
          </w:p>
        </w:tc>
      </w:tr>
    </w:tbl>
    <w:p w14:paraId="40DE8511" w14:textId="77777777" w:rsidR="00BA5892" w:rsidRPr="00BA5892" w:rsidRDefault="00BA5892" w:rsidP="00BA5892">
      <w:pPr>
        <w:keepLines/>
        <w:spacing w:before="120" w:after="240"/>
        <w:rPr>
          <w:rFonts w:ascii="Calibri" w:hAnsi="Calibri"/>
          <w:sz w:val="36"/>
          <w:szCs w:val="36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BA5892" w:rsidRPr="00BA5892" w14:paraId="299CF28B" w14:textId="77777777" w:rsidTr="00BA160F">
        <w:trPr>
          <w:trHeight w:val="703"/>
        </w:trPr>
        <w:tc>
          <w:tcPr>
            <w:tcW w:w="9068" w:type="dxa"/>
          </w:tcPr>
          <w:p w14:paraId="33A3AFD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Problemy napotkane w trakcie realizacji projektu (pole opcjonalne)</w:t>
            </w:r>
          </w:p>
        </w:tc>
      </w:tr>
      <w:tr w:rsidR="00BA5892" w:rsidRPr="00BA5892" w14:paraId="0B08DB37" w14:textId="77777777" w:rsidTr="00BA160F">
        <w:trPr>
          <w:trHeight w:val="699"/>
        </w:trPr>
        <w:tc>
          <w:tcPr>
            <w:tcW w:w="9068" w:type="dxa"/>
          </w:tcPr>
          <w:p w14:paraId="05117D84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Planowany przebieg realizacji projektu (pole opcjonalne)</w:t>
            </w:r>
          </w:p>
        </w:tc>
      </w:tr>
    </w:tbl>
    <w:p w14:paraId="6DCE918A" w14:textId="77777777" w:rsidR="00BA5892" w:rsidRPr="00BA5892" w:rsidRDefault="00BA5892" w:rsidP="00BA5892">
      <w:pPr>
        <w:keepNext/>
        <w:keepLines/>
        <w:spacing w:before="600" w:after="240"/>
        <w:outlineLvl w:val="1"/>
        <w:rPr>
          <w:rFonts w:asciiTheme="minorHAnsi" w:eastAsiaTheme="majorEastAsia" w:hAnsiTheme="minorHAnsi" w:cstheme="majorBidi"/>
          <w:b/>
          <w:noProof/>
          <w:sz w:val="32"/>
          <w:szCs w:val="28"/>
        </w:rPr>
      </w:pPr>
      <w:r w:rsidRPr="00BA5892">
        <w:rPr>
          <w:rFonts w:asciiTheme="minorHAnsi" w:eastAsiaTheme="majorEastAsia" w:hAnsiTheme="minorHAnsi" w:cstheme="majorBidi"/>
          <w:b/>
          <w:noProof/>
          <w:sz w:val="32"/>
          <w:szCs w:val="28"/>
        </w:rPr>
        <w:br w:type="page"/>
      </w:r>
    </w:p>
    <w:p w14:paraId="28B23CB1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Wskaźniki produktu</w:t>
      </w:r>
      <w:r w:rsidRPr="00BA5892">
        <w:rPr>
          <w:bCs/>
          <w:noProof/>
          <w:sz w:val="36"/>
          <w:szCs w:val="36"/>
          <w:vertAlign w:val="superscript"/>
        </w:rPr>
        <w:footnoteReference w:id="3"/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BA5892" w:rsidRPr="00BA5892" w14:paraId="1BFD53DC" w14:textId="77777777" w:rsidTr="00BA160F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58CF18F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wskaźnika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4"/>
            </w:r>
          </w:p>
        </w:tc>
      </w:tr>
      <w:tr w:rsidR="00BA5892" w:rsidRPr="00BA5892" w14:paraId="57E0FC1E" w14:textId="77777777" w:rsidTr="00BA160F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86E521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211046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Czy podział na płeć?</w:t>
            </w:r>
          </w:p>
          <w:p w14:paraId="51E275A0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32"/>
                <w:szCs w:val="32"/>
                <w:vertAlign w:val="superscript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 w:cstheme="minorHAns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7C75A4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  <w:p w14:paraId="35DF7039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sz w:val="32"/>
                <w:szCs w:val="3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 w:cstheme="minorHAns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BA5892" w:rsidRPr="00BA5892" w14:paraId="750B0692" w14:textId="77777777" w:rsidTr="00BA160F">
        <w:trPr>
          <w:trHeight w:val="799"/>
        </w:trPr>
        <w:tc>
          <w:tcPr>
            <w:tcW w:w="3022" w:type="dxa"/>
            <w:shd w:val="clear" w:color="auto" w:fill="auto"/>
          </w:tcPr>
          <w:p w14:paraId="6D34FAB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docelowa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24823271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docelowa – Kobiety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5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31D5E04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docelowa – Mężczyźni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6"/>
            </w:r>
          </w:p>
        </w:tc>
      </w:tr>
      <w:tr w:rsidR="00BA5892" w:rsidRPr="00BA5892" w14:paraId="64FADB2D" w14:textId="77777777" w:rsidTr="00BA160F">
        <w:trPr>
          <w:trHeight w:val="1122"/>
        </w:trPr>
        <w:tc>
          <w:tcPr>
            <w:tcW w:w="3022" w:type="dxa"/>
            <w:shd w:val="clear" w:color="auto" w:fill="auto"/>
          </w:tcPr>
          <w:p w14:paraId="43080101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w okresie sprawozdawczym  -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251B67D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w okresie sprawozdawczym - Kobiety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7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276B933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w okresie sprawozdawczym - Mężczyźni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8"/>
            </w:r>
          </w:p>
        </w:tc>
      </w:tr>
      <w:tr w:rsidR="00BA5892" w:rsidRPr="00BA5892" w14:paraId="28BFF842" w14:textId="77777777" w:rsidTr="00BA160F">
        <w:trPr>
          <w:trHeight w:val="1408"/>
        </w:trPr>
        <w:tc>
          <w:tcPr>
            <w:tcW w:w="3022" w:type="dxa"/>
            <w:shd w:val="clear" w:color="auto" w:fill="auto"/>
          </w:tcPr>
          <w:p w14:paraId="06B72A6A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od początku realizacji projektu (narastająco)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3BE2C88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od początku realizacji projektu (narastająco) - Kobiety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9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06348AD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od początku realizacji projektu (narastająco) - Mężczyźni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10"/>
            </w:r>
          </w:p>
        </w:tc>
      </w:tr>
      <w:tr w:rsidR="00BA5892" w:rsidRPr="00BA5892" w14:paraId="4FB04009" w14:textId="77777777" w:rsidTr="00BA160F">
        <w:trPr>
          <w:trHeight w:val="1130"/>
        </w:trPr>
        <w:tc>
          <w:tcPr>
            <w:tcW w:w="3022" w:type="dxa"/>
            <w:shd w:val="clear" w:color="auto" w:fill="auto"/>
          </w:tcPr>
          <w:p w14:paraId="67A3C9C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Stopień realizacji (%)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117FB96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Stopień realizacji (%) - Kobiety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1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6BF9229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Stopień realizacji (%) - Mężczyźni</w:t>
            </w:r>
            <w:r w:rsidRPr="00BA5892">
              <w:rPr>
                <w:rFonts w:ascii="Calibri" w:hAnsi="Calibri"/>
                <w:szCs w:val="28"/>
                <w:vertAlign w:val="superscript"/>
              </w:rPr>
              <w:footnoteReference w:id="12"/>
            </w:r>
          </w:p>
        </w:tc>
      </w:tr>
    </w:tbl>
    <w:p w14:paraId="379582FF" w14:textId="77777777" w:rsidR="00BA5892" w:rsidRPr="00BA5892" w:rsidRDefault="00BA5892" w:rsidP="00BA5892">
      <w:pPr>
        <w:keepLines/>
        <w:spacing w:before="120" w:after="360"/>
        <w:rPr>
          <w:rFonts w:ascii="Calibri" w:hAnsi="Calibri"/>
          <w:b/>
          <w:bCs/>
          <w:noProof/>
          <w:sz w:val="36"/>
          <w:szCs w:val="36"/>
        </w:rPr>
      </w:pPr>
      <w:r w:rsidRPr="00BA5892">
        <w:rPr>
          <w:rFonts w:ascii="Calibri" w:hAnsi="Calibri"/>
          <w:b/>
          <w:bCs/>
          <w:noProof/>
          <w:sz w:val="36"/>
          <w:szCs w:val="36"/>
        </w:rPr>
        <w:br w:type="page"/>
      </w:r>
    </w:p>
    <w:p w14:paraId="7DCF2F6C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Wskaźniki rezultatu</w:t>
      </w:r>
      <w:r w:rsidRPr="00BA5892">
        <w:rPr>
          <w:bCs/>
          <w:noProof/>
          <w:sz w:val="36"/>
          <w:szCs w:val="36"/>
          <w:vertAlign w:val="superscript"/>
        </w:rPr>
        <w:footnoteReference w:id="13"/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BA5892" w:rsidRPr="00BA5892" w14:paraId="194CC636" w14:textId="77777777" w:rsidTr="00BA160F">
        <w:trPr>
          <w:trHeight w:val="697"/>
        </w:trPr>
        <w:tc>
          <w:tcPr>
            <w:tcW w:w="9068" w:type="dxa"/>
            <w:gridSpan w:val="5"/>
            <w:shd w:val="clear" w:color="auto" w:fill="auto"/>
          </w:tcPr>
          <w:p w14:paraId="105B4AA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wskaźnika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4"/>
            </w:r>
          </w:p>
        </w:tc>
      </w:tr>
      <w:tr w:rsidR="00BA5892" w:rsidRPr="00BA5892" w14:paraId="3EBE3E4A" w14:textId="77777777" w:rsidTr="00BA160F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5CC6A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F3DE7FB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Czy podział na płeć?</w:t>
            </w:r>
          </w:p>
          <w:p w14:paraId="14F976EE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32"/>
                <w:szCs w:val="32"/>
                <w:vertAlign w:val="superscript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544DC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  <w:p w14:paraId="5A385914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sz w:val="32"/>
                <w:szCs w:val="3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 w:cstheme="minorHAns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BA5892" w:rsidRPr="00BA5892" w14:paraId="4EBA8771" w14:textId="77777777" w:rsidTr="00BA160F">
        <w:trPr>
          <w:trHeight w:val="907"/>
        </w:trPr>
        <w:tc>
          <w:tcPr>
            <w:tcW w:w="3022" w:type="dxa"/>
            <w:shd w:val="clear" w:color="auto" w:fill="auto"/>
          </w:tcPr>
          <w:p w14:paraId="2368778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bazowa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79BF0774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bazowa – Kobiety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5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308DE5E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bazowa – Mężczyźni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6"/>
            </w:r>
          </w:p>
        </w:tc>
      </w:tr>
      <w:tr w:rsidR="00BA5892" w:rsidRPr="00BA5892" w14:paraId="35516FBD" w14:textId="77777777" w:rsidTr="00BA160F">
        <w:trPr>
          <w:trHeight w:val="848"/>
        </w:trPr>
        <w:tc>
          <w:tcPr>
            <w:tcW w:w="3022" w:type="dxa"/>
            <w:shd w:val="clear" w:color="auto" w:fill="auto"/>
          </w:tcPr>
          <w:p w14:paraId="64EAEBCA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docelowa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23649A3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docelowa – Kobiety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7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657E320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docelowa – Mężczyźni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8"/>
            </w:r>
          </w:p>
        </w:tc>
      </w:tr>
      <w:tr w:rsidR="00BA5892" w:rsidRPr="00BA5892" w14:paraId="171F6595" w14:textId="77777777" w:rsidTr="00BA160F">
        <w:trPr>
          <w:trHeight w:val="973"/>
        </w:trPr>
        <w:tc>
          <w:tcPr>
            <w:tcW w:w="3022" w:type="dxa"/>
            <w:shd w:val="clear" w:color="auto" w:fill="auto"/>
          </w:tcPr>
          <w:p w14:paraId="1038668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w okresie sprawozdawczym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5EC2EE3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w okresie sprawozdawczym – Kobiety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19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773A6AC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w okresie sprawozdawczym – Mężczyźni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0"/>
            </w:r>
          </w:p>
        </w:tc>
      </w:tr>
      <w:tr w:rsidR="00BA5892" w:rsidRPr="00BA5892" w14:paraId="3DD383B7" w14:textId="77777777" w:rsidTr="00BA160F">
        <w:trPr>
          <w:trHeight w:val="1129"/>
        </w:trPr>
        <w:tc>
          <w:tcPr>
            <w:tcW w:w="3022" w:type="dxa"/>
            <w:shd w:val="clear" w:color="auto" w:fill="auto"/>
          </w:tcPr>
          <w:p w14:paraId="2A88C066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od początku realizacji projektu (narastająco)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5B49D68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od początku realizacji projektu (narastająco) – Kobiety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1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3AB7F234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osiągnięta od początku realizacji projektu (narastająco) - Mężczyźni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2"/>
            </w:r>
          </w:p>
        </w:tc>
      </w:tr>
      <w:tr w:rsidR="00BA5892" w:rsidRPr="00BA5892" w14:paraId="270326DE" w14:textId="77777777" w:rsidTr="00BA160F">
        <w:trPr>
          <w:trHeight w:val="834"/>
        </w:trPr>
        <w:tc>
          <w:tcPr>
            <w:tcW w:w="3022" w:type="dxa"/>
            <w:shd w:val="clear" w:color="auto" w:fill="auto"/>
          </w:tcPr>
          <w:p w14:paraId="7670E09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Stopień realizacji (%) – Ogółem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6365DEC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Stopień realizacji (%) - Kobiety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3"/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56200F9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Stopień realizacji (%) - Mężczyźni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4"/>
            </w:r>
          </w:p>
        </w:tc>
      </w:tr>
    </w:tbl>
    <w:p w14:paraId="3EF6D4A9" w14:textId="77777777" w:rsidR="00BA5892" w:rsidRPr="00BA5892" w:rsidRDefault="00BA5892" w:rsidP="00BA5892">
      <w:pPr>
        <w:keepNext/>
        <w:keepLines/>
        <w:spacing w:before="240" w:after="240"/>
        <w:outlineLvl w:val="1"/>
        <w:rPr>
          <w:rFonts w:asciiTheme="minorHAnsi" w:eastAsiaTheme="majorEastAsia" w:hAnsiTheme="minorHAnsi" w:cstheme="majorBidi"/>
          <w:b/>
          <w:noProof/>
          <w:sz w:val="32"/>
          <w:szCs w:val="28"/>
        </w:rPr>
      </w:pPr>
      <w:r w:rsidRPr="00BA5892">
        <w:rPr>
          <w:rFonts w:asciiTheme="minorHAnsi" w:eastAsiaTheme="majorEastAsia" w:hAnsiTheme="minorHAnsi" w:cstheme="majorBidi"/>
          <w:b/>
          <w:noProof/>
          <w:sz w:val="32"/>
          <w:szCs w:val="28"/>
        </w:rPr>
        <w:br w:type="page"/>
      </w:r>
    </w:p>
    <w:p w14:paraId="1E493236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Zestawienie dokumentów</w:t>
      </w:r>
      <w:r w:rsidRPr="00BA5892">
        <w:rPr>
          <w:bCs/>
          <w:noProof/>
          <w:sz w:val="36"/>
          <w:szCs w:val="36"/>
          <w:vertAlign w:val="superscript"/>
        </w:rPr>
        <w:footnoteReference w:id="25"/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27FCE190" w14:textId="77777777" w:rsidTr="00BA160F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7917FAC9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 wydatki rzeczywiście poniesione</w:t>
            </w:r>
          </w:p>
        </w:tc>
      </w:tr>
      <w:tr w:rsidR="00BA5892" w:rsidRPr="00BA5892" w14:paraId="63CCD31D" w14:textId="77777777" w:rsidTr="00BA160F">
        <w:trPr>
          <w:trHeight w:val="70"/>
        </w:trPr>
        <w:tc>
          <w:tcPr>
            <w:tcW w:w="4534" w:type="dxa"/>
          </w:tcPr>
          <w:p w14:paraId="2B66248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</w:tcPr>
          <w:p w14:paraId="08955439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6AFD8C57" w14:textId="77777777" w:rsidTr="00BA160F">
        <w:trPr>
          <w:trHeight w:val="70"/>
        </w:trPr>
        <w:tc>
          <w:tcPr>
            <w:tcW w:w="4534" w:type="dxa"/>
          </w:tcPr>
          <w:p w14:paraId="43CBF98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tym VAT</w:t>
            </w:r>
          </w:p>
        </w:tc>
        <w:tc>
          <w:tcPr>
            <w:tcW w:w="4534" w:type="dxa"/>
          </w:tcPr>
          <w:p w14:paraId="0330321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</w:tr>
    </w:tbl>
    <w:p w14:paraId="1BFDE178" w14:textId="77777777" w:rsidR="00BA5892" w:rsidRPr="00BA5892" w:rsidRDefault="00BA5892" w:rsidP="00BA5892">
      <w:pPr>
        <w:keepLines/>
        <w:spacing w:before="120" w:after="120"/>
        <w:rPr>
          <w:rFonts w:ascii="Calibri" w:hAnsi="Calibri"/>
          <w:b/>
          <w:bCs/>
          <w:noProof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4AC74A0A" w14:textId="77777777" w:rsidTr="00BA160F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75BF665F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 Zadanie (…)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6"/>
            </w:r>
          </w:p>
        </w:tc>
      </w:tr>
      <w:tr w:rsidR="00BA5892" w:rsidRPr="00BA5892" w14:paraId="6623AB21" w14:textId="77777777" w:rsidTr="00BA160F">
        <w:trPr>
          <w:trHeight w:val="70"/>
        </w:trPr>
        <w:tc>
          <w:tcPr>
            <w:tcW w:w="4534" w:type="dxa"/>
          </w:tcPr>
          <w:p w14:paraId="5A70417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</w:tcPr>
          <w:p w14:paraId="1F8C5849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4822C88A" w14:textId="77777777" w:rsidTr="00BA160F">
        <w:trPr>
          <w:trHeight w:val="70"/>
        </w:trPr>
        <w:tc>
          <w:tcPr>
            <w:tcW w:w="4534" w:type="dxa"/>
          </w:tcPr>
          <w:p w14:paraId="0168FD3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tym VAT</w:t>
            </w:r>
          </w:p>
        </w:tc>
        <w:tc>
          <w:tcPr>
            <w:tcW w:w="4534" w:type="dxa"/>
          </w:tcPr>
          <w:p w14:paraId="33C5D901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</w:tr>
    </w:tbl>
    <w:p w14:paraId="79743EEB" w14:textId="77777777" w:rsidR="00BA5892" w:rsidRPr="00BA5892" w:rsidRDefault="00BA5892" w:rsidP="00BA5892">
      <w:pPr>
        <w:keepLines/>
        <w:spacing w:before="120" w:after="120"/>
        <w:rPr>
          <w:rFonts w:ascii="Calibri" w:hAnsi="Calibri"/>
          <w:b/>
          <w:bCs/>
          <w:noProof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A5892" w:rsidRPr="00BA5892" w14:paraId="11210181" w14:textId="77777777" w:rsidTr="00BA160F">
        <w:trPr>
          <w:trHeight w:val="70"/>
        </w:trPr>
        <w:tc>
          <w:tcPr>
            <w:tcW w:w="9068" w:type="dxa"/>
            <w:gridSpan w:val="3"/>
          </w:tcPr>
          <w:p w14:paraId="7B9EAB5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zadania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7"/>
            </w:r>
          </w:p>
        </w:tc>
      </w:tr>
      <w:tr w:rsidR="00BA5892" w:rsidRPr="00BA5892" w14:paraId="2CD5A528" w14:textId="77777777" w:rsidTr="00BA160F">
        <w:trPr>
          <w:trHeight w:val="808"/>
        </w:trPr>
        <w:tc>
          <w:tcPr>
            <w:tcW w:w="4534" w:type="dxa"/>
            <w:gridSpan w:val="2"/>
          </w:tcPr>
          <w:p w14:paraId="3A4368F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4" w:type="dxa"/>
          </w:tcPr>
          <w:p w14:paraId="471D8612" w14:textId="77777777" w:rsidR="00BA5892" w:rsidRPr="00BA5892" w:rsidRDefault="00BA5892" w:rsidP="00BA5892">
            <w:pPr>
              <w:keepLines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Rodzaj dokumentu</w:t>
            </w:r>
          </w:p>
          <w:p w14:paraId="52AD33EF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BA5892">
              <w:rPr>
                <w:rFonts w:ascii="Calibri" w:hAnsi="Calibri"/>
                <w:i/>
                <w:iCs/>
                <w:sz w:val="18"/>
                <w:szCs w:val="18"/>
              </w:rPr>
              <w:t>*Zaznacz jeden rodzaj.</w:t>
            </w:r>
          </w:p>
          <w:p w14:paraId="59AE3808" w14:textId="77777777" w:rsidR="00BA5892" w:rsidRPr="00BA5892" w:rsidRDefault="00C10421" w:rsidP="00BA5892">
            <w:pPr>
              <w:keepLines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Faktura lub dokument o równoważnej mocy dowodowej</w:t>
            </w:r>
          </w:p>
          <w:p w14:paraId="0BA86D71" w14:textId="77777777" w:rsidR="00BA5892" w:rsidRPr="00BA5892" w:rsidRDefault="00C10421" w:rsidP="00BA5892">
            <w:pPr>
              <w:keepLines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Lista płac</w:t>
            </w:r>
          </w:p>
          <w:p w14:paraId="577B360E" w14:textId="77777777" w:rsidR="00BA5892" w:rsidRPr="00BA5892" w:rsidRDefault="00C10421" w:rsidP="00BA5892">
            <w:pPr>
              <w:keepLines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Inne</w:t>
            </w:r>
          </w:p>
        </w:tc>
      </w:tr>
      <w:tr w:rsidR="00BA5892" w:rsidRPr="00BA5892" w14:paraId="1965CEFB" w14:textId="77777777" w:rsidTr="00BA160F">
        <w:trPr>
          <w:trHeight w:val="70"/>
        </w:trPr>
        <w:tc>
          <w:tcPr>
            <w:tcW w:w="4534" w:type="dxa"/>
            <w:gridSpan w:val="2"/>
          </w:tcPr>
          <w:p w14:paraId="1B2DC2DB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dokumentu</w:t>
            </w:r>
          </w:p>
        </w:tc>
        <w:tc>
          <w:tcPr>
            <w:tcW w:w="4534" w:type="dxa"/>
          </w:tcPr>
          <w:p w14:paraId="4598FE6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księgowy lub ewidencyjny</w:t>
            </w:r>
          </w:p>
        </w:tc>
      </w:tr>
      <w:tr w:rsidR="00BA5892" w:rsidRPr="00BA5892" w14:paraId="05369517" w14:textId="77777777" w:rsidTr="00BA160F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71C220D0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Rodzaj identyfikatora wystawcy</w:t>
            </w:r>
          </w:p>
          <w:p w14:paraId="3F71BD27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32"/>
                <w:szCs w:val="32"/>
                <w:vertAlign w:val="superscript"/>
              </w:rPr>
            </w:pPr>
            <w:r w:rsidRPr="00BA5892">
              <w:rPr>
                <w:rFonts w:ascii="Calibri" w:hAnsi="Calibri"/>
                <w:i/>
                <w:iCs/>
                <w:sz w:val="18"/>
                <w:szCs w:val="18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09726919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Nr identyfikacyjny wystawcy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28"/>
            </w:r>
          </w:p>
        </w:tc>
      </w:tr>
      <w:tr w:rsidR="00BA5892" w:rsidRPr="00BA5892" w14:paraId="5CEA401D" w14:textId="77777777" w:rsidTr="00BA160F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1A023EE4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22"/>
                <w:szCs w:val="22"/>
              </w:rPr>
              <w:t xml:space="preserve"> PESEL</w:t>
            </w:r>
          </w:p>
          <w:p w14:paraId="633378C2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32"/>
                <w:szCs w:val="32"/>
                <w:vertAlign w:val="superscript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48AC92B4" w14:textId="77777777" w:rsidR="00BA5892" w:rsidRPr="00BA5892" w:rsidRDefault="00C10421" w:rsidP="00BA5892">
            <w:pPr>
              <w:keepLines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NIP</w:t>
            </w:r>
          </w:p>
          <w:p w14:paraId="1F84D045" w14:textId="77777777" w:rsidR="00BA5892" w:rsidRPr="00BA5892" w:rsidRDefault="00C10421" w:rsidP="00BA5892">
            <w:pPr>
              <w:keepLines/>
              <w:rPr>
                <w:rFonts w:ascii="Calibri" w:hAnsi="Calibri" w:cstheme="minorHAnsi"/>
                <w:sz w:val="36"/>
                <w:szCs w:val="36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Nie dotyczy</w:t>
            </w:r>
          </w:p>
        </w:tc>
        <w:tc>
          <w:tcPr>
            <w:tcW w:w="4534" w:type="dxa"/>
            <w:vMerge/>
          </w:tcPr>
          <w:p w14:paraId="4536A87B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BA5892" w:rsidRPr="00BA5892" w14:paraId="09D2E1D1" w14:textId="77777777" w:rsidTr="00BA160F">
        <w:trPr>
          <w:trHeight w:val="70"/>
        </w:trPr>
        <w:tc>
          <w:tcPr>
            <w:tcW w:w="4534" w:type="dxa"/>
            <w:gridSpan w:val="2"/>
          </w:tcPr>
          <w:p w14:paraId="21AA72A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Data wystawienia dokumentu</w:t>
            </w:r>
          </w:p>
        </w:tc>
        <w:tc>
          <w:tcPr>
            <w:tcW w:w="4534" w:type="dxa"/>
          </w:tcPr>
          <w:p w14:paraId="22FE1E0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Data zapłaty</w:t>
            </w:r>
          </w:p>
        </w:tc>
      </w:tr>
      <w:tr w:rsidR="00BA5892" w:rsidRPr="00BA5892" w14:paraId="72FF6394" w14:textId="77777777" w:rsidTr="00BA160F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7A2DB84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dokumentu brutto</w:t>
            </w:r>
          </w:p>
        </w:tc>
        <w:tc>
          <w:tcPr>
            <w:tcW w:w="4534" w:type="dxa"/>
          </w:tcPr>
          <w:p w14:paraId="4703AC8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dokumentu netto</w:t>
            </w:r>
          </w:p>
        </w:tc>
      </w:tr>
      <w:tr w:rsidR="00BA5892" w:rsidRPr="00BA5892" w14:paraId="1F012F64" w14:textId="77777777" w:rsidTr="00BA160F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4A9C141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Czy faktura korygująca?</w:t>
            </w:r>
          </w:p>
          <w:p w14:paraId="60BC4D03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32E359F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56FE0A9A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Nie</w:t>
            </w:r>
          </w:p>
        </w:tc>
        <w:tc>
          <w:tcPr>
            <w:tcW w:w="4534" w:type="dxa"/>
          </w:tcPr>
          <w:p w14:paraId="6AE99B8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kontraktu</w:t>
            </w:r>
          </w:p>
        </w:tc>
      </w:tr>
      <w:tr w:rsidR="00BA5892" w:rsidRPr="00BA5892" w14:paraId="598D223B" w14:textId="77777777" w:rsidTr="00BA160F">
        <w:trPr>
          <w:trHeight w:val="82"/>
        </w:trPr>
        <w:tc>
          <w:tcPr>
            <w:tcW w:w="9068" w:type="dxa"/>
            <w:gridSpan w:val="3"/>
          </w:tcPr>
          <w:p w14:paraId="0B83C79A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towaru lub usługi</w:t>
            </w:r>
          </w:p>
        </w:tc>
      </w:tr>
      <w:tr w:rsidR="00BA5892" w:rsidRPr="00BA5892" w14:paraId="0ACF069B" w14:textId="77777777" w:rsidTr="00BA160F">
        <w:trPr>
          <w:trHeight w:val="70"/>
        </w:trPr>
        <w:tc>
          <w:tcPr>
            <w:tcW w:w="9068" w:type="dxa"/>
            <w:gridSpan w:val="3"/>
          </w:tcPr>
          <w:p w14:paraId="16670F9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Uwagi (pole opcjonalne)</w:t>
            </w:r>
          </w:p>
        </w:tc>
      </w:tr>
      <w:tr w:rsidR="00BA5892" w:rsidRPr="00BA5892" w14:paraId="18FB4FBB" w14:textId="77777777" w:rsidTr="00BA160F">
        <w:trPr>
          <w:trHeight w:val="70"/>
        </w:trPr>
        <w:tc>
          <w:tcPr>
            <w:tcW w:w="9068" w:type="dxa"/>
            <w:gridSpan w:val="3"/>
          </w:tcPr>
          <w:p w14:paraId="433D127E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pozycji budżetowej 1</w:t>
            </w:r>
          </w:p>
        </w:tc>
      </w:tr>
      <w:tr w:rsidR="00BA5892" w:rsidRPr="00BA5892" w14:paraId="1B1D8B0B" w14:textId="77777777" w:rsidTr="00BA160F">
        <w:trPr>
          <w:trHeight w:val="626"/>
        </w:trPr>
        <w:tc>
          <w:tcPr>
            <w:tcW w:w="4534" w:type="dxa"/>
            <w:gridSpan w:val="2"/>
          </w:tcPr>
          <w:p w14:paraId="7C2E783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</w:tcPr>
          <w:p w14:paraId="1DC7F56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736EB96D" w14:textId="77777777" w:rsidTr="00BA160F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576BE1B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tym VAT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0BDFBB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</w:tr>
      <w:tr w:rsidR="00BA5892" w:rsidRPr="00BA5892" w14:paraId="238F3E77" w14:textId="77777777" w:rsidTr="00BA160F">
        <w:trPr>
          <w:trHeight w:val="357"/>
        </w:trPr>
        <w:tc>
          <w:tcPr>
            <w:tcW w:w="9068" w:type="dxa"/>
            <w:gridSpan w:val="3"/>
          </w:tcPr>
          <w:p w14:paraId="79CC86E7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pozycji budżetowej 2</w:t>
            </w:r>
          </w:p>
          <w:p w14:paraId="366032F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BA5892">
              <w:rPr>
                <w:rFonts w:ascii="Calibri" w:hAnsi="Calibri"/>
                <w:i/>
                <w:iCs/>
                <w:sz w:val="18"/>
                <w:szCs w:val="18"/>
              </w:rPr>
              <w:t>*Uzupełnij, jeśli dany dokument rozlicza więcej niż jedną pozycję budżetową.</w:t>
            </w:r>
          </w:p>
        </w:tc>
      </w:tr>
      <w:tr w:rsidR="00BA5892" w:rsidRPr="00BA5892" w14:paraId="0F24913B" w14:textId="77777777" w:rsidTr="00BA160F">
        <w:trPr>
          <w:trHeight w:val="70"/>
        </w:trPr>
        <w:tc>
          <w:tcPr>
            <w:tcW w:w="4534" w:type="dxa"/>
            <w:gridSpan w:val="2"/>
          </w:tcPr>
          <w:p w14:paraId="495C18D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</w:tcPr>
          <w:p w14:paraId="6D3115F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0455C6F2" w14:textId="77777777" w:rsidTr="00BA160F">
        <w:trPr>
          <w:trHeight w:val="626"/>
        </w:trPr>
        <w:tc>
          <w:tcPr>
            <w:tcW w:w="4534" w:type="dxa"/>
            <w:gridSpan w:val="2"/>
          </w:tcPr>
          <w:p w14:paraId="08E4388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tym VAT</w:t>
            </w:r>
          </w:p>
        </w:tc>
        <w:tc>
          <w:tcPr>
            <w:tcW w:w="4534" w:type="dxa"/>
          </w:tcPr>
          <w:p w14:paraId="3658B64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</w:tr>
      <w:tr w:rsidR="00BA5892" w:rsidRPr="00BA5892" w14:paraId="33CB6DE0" w14:textId="77777777" w:rsidTr="00BA160F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69BDDCC5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Załączniki:</w:t>
            </w:r>
          </w:p>
        </w:tc>
      </w:tr>
      <w:tr w:rsidR="00BA5892" w:rsidRPr="00BA5892" w14:paraId="1FE711E8" w14:textId="77777777" w:rsidTr="00BA160F">
        <w:trPr>
          <w:trHeight w:val="70"/>
        </w:trPr>
        <w:tc>
          <w:tcPr>
            <w:tcW w:w="4534" w:type="dxa"/>
            <w:gridSpan w:val="2"/>
          </w:tcPr>
          <w:p w14:paraId="1E42EAF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załącznika 1</w:t>
            </w:r>
          </w:p>
        </w:tc>
        <w:tc>
          <w:tcPr>
            <w:tcW w:w="4534" w:type="dxa"/>
          </w:tcPr>
          <w:p w14:paraId="083CCF3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Typ dokumentu 1</w:t>
            </w:r>
          </w:p>
        </w:tc>
      </w:tr>
      <w:tr w:rsidR="00BA5892" w:rsidRPr="00BA5892" w14:paraId="1E432C9B" w14:textId="77777777" w:rsidTr="00BA160F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7EA6B45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załącznika 2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5C615D3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Typ dokumentu 2</w:t>
            </w:r>
          </w:p>
        </w:tc>
      </w:tr>
    </w:tbl>
    <w:p w14:paraId="1212ED4F" w14:textId="77777777" w:rsidR="00BA5892" w:rsidRPr="00BA5892" w:rsidRDefault="00BA5892" w:rsidP="00BA5892">
      <w:pPr>
        <w:keepLines/>
        <w:spacing w:before="120" w:after="360"/>
        <w:rPr>
          <w:rFonts w:ascii="Calibri" w:hAnsi="Calibri"/>
          <w:szCs w:val="28"/>
        </w:rPr>
      </w:pPr>
      <w:r w:rsidRPr="00BA5892">
        <w:rPr>
          <w:rFonts w:ascii="Calibri" w:hAnsi="Calibri"/>
          <w:szCs w:val="28"/>
        </w:rPr>
        <w:br w:type="page"/>
      </w:r>
    </w:p>
    <w:p w14:paraId="7B26AF9C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Uproszczone metody rozliczania</w:t>
      </w:r>
      <w:r w:rsidRPr="00BA5892">
        <w:rPr>
          <w:bCs/>
          <w:noProof/>
          <w:sz w:val="36"/>
          <w:szCs w:val="36"/>
          <w:vertAlign w:val="superscript"/>
        </w:rPr>
        <w:footnoteReference w:id="29"/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2EDE8E0F" w14:textId="77777777" w:rsidTr="00BA160F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62BF18E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 uproszczone metody rozliczania</w:t>
            </w:r>
          </w:p>
        </w:tc>
      </w:tr>
      <w:tr w:rsidR="00BA5892" w:rsidRPr="00BA5892" w14:paraId="07DB7423" w14:textId="77777777" w:rsidTr="00BA160F">
        <w:trPr>
          <w:trHeight w:val="70"/>
        </w:trPr>
        <w:tc>
          <w:tcPr>
            <w:tcW w:w="4534" w:type="dxa"/>
          </w:tcPr>
          <w:p w14:paraId="2AFC9524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6F248B1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74E75E29" w14:textId="77777777" w:rsidTr="00BA160F">
        <w:trPr>
          <w:trHeight w:val="70"/>
        </w:trPr>
        <w:tc>
          <w:tcPr>
            <w:tcW w:w="4534" w:type="dxa"/>
          </w:tcPr>
          <w:p w14:paraId="09032149" w14:textId="77777777" w:rsidR="00BA5892" w:rsidRPr="00BA5892" w:rsidRDefault="00BA5892" w:rsidP="00BA5892">
            <w:pPr>
              <w:keepLines/>
              <w:spacing w:before="8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58209455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6B145090" w14:textId="77777777" w:rsidR="00BA5892" w:rsidRPr="00BA5892" w:rsidRDefault="00BA5892" w:rsidP="00BA5892">
      <w:pPr>
        <w:keepLines/>
        <w:spacing w:before="120" w:after="120"/>
        <w:rPr>
          <w:rFonts w:ascii="Calibri" w:hAnsi="Calibri"/>
          <w:sz w:val="20"/>
          <w:szCs w:val="2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5AF02A98" w14:textId="77777777" w:rsidTr="00BA160F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563A651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 Zadanie (…)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0"/>
            </w:r>
          </w:p>
        </w:tc>
      </w:tr>
      <w:tr w:rsidR="00BA5892" w:rsidRPr="00BA5892" w14:paraId="72BF3B85" w14:textId="77777777" w:rsidTr="00BA160F">
        <w:trPr>
          <w:trHeight w:val="70"/>
        </w:trPr>
        <w:tc>
          <w:tcPr>
            <w:tcW w:w="4534" w:type="dxa"/>
          </w:tcPr>
          <w:p w14:paraId="4A9EF9C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4FE080E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75713E69" w14:textId="77777777" w:rsidTr="00BA160F">
        <w:trPr>
          <w:trHeight w:val="70"/>
        </w:trPr>
        <w:tc>
          <w:tcPr>
            <w:tcW w:w="4534" w:type="dxa"/>
          </w:tcPr>
          <w:p w14:paraId="2D5B5055" w14:textId="77777777" w:rsidR="00BA5892" w:rsidRPr="00BA5892" w:rsidRDefault="00BA5892" w:rsidP="00BA5892">
            <w:pPr>
              <w:keepLines/>
              <w:spacing w:before="8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23259FD4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14743D68" w14:textId="77777777" w:rsidR="00BA5892" w:rsidRPr="00BA5892" w:rsidRDefault="00BA5892" w:rsidP="00BA5892">
      <w:pPr>
        <w:keepLines/>
        <w:spacing w:before="120" w:after="120"/>
        <w:rPr>
          <w:rFonts w:ascii="Calibri" w:hAnsi="Calibri"/>
          <w:sz w:val="20"/>
          <w:szCs w:val="2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095AECD8" w14:textId="77777777" w:rsidTr="00BA160F">
        <w:trPr>
          <w:trHeight w:val="70"/>
        </w:trPr>
        <w:tc>
          <w:tcPr>
            <w:tcW w:w="9068" w:type="dxa"/>
            <w:gridSpan w:val="2"/>
          </w:tcPr>
          <w:p w14:paraId="4A646A9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i nazwa zadania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BA5892" w:rsidRPr="00BA5892" w14:paraId="72C8E7A2" w14:textId="77777777" w:rsidTr="00BA160F">
        <w:trPr>
          <w:trHeight w:val="2008"/>
        </w:trPr>
        <w:tc>
          <w:tcPr>
            <w:tcW w:w="4534" w:type="dxa"/>
          </w:tcPr>
          <w:p w14:paraId="003CCBDA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4" w:type="dxa"/>
          </w:tcPr>
          <w:p w14:paraId="37651235" w14:textId="77777777" w:rsidR="00BA5892" w:rsidRPr="00BA5892" w:rsidRDefault="00BA5892" w:rsidP="00BA5892">
            <w:pPr>
              <w:keepLines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Rodzaj ryczałtu</w:t>
            </w:r>
          </w:p>
          <w:p w14:paraId="3B7854F2" w14:textId="77777777" w:rsidR="00BA5892" w:rsidRPr="00BA5892" w:rsidRDefault="00BA5892" w:rsidP="00BA5892">
            <w:pPr>
              <w:keepLines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BA5892">
              <w:rPr>
                <w:rFonts w:ascii="Calibri" w:hAnsi="Calibri"/>
                <w:i/>
                <w:iCs/>
                <w:sz w:val="18"/>
                <w:szCs w:val="18"/>
              </w:rPr>
              <w:t>*Zaznacz jeden rodzaj.</w:t>
            </w:r>
          </w:p>
          <w:p w14:paraId="125F9A0A" w14:textId="77777777" w:rsidR="00BA5892" w:rsidRPr="00BA5892" w:rsidRDefault="00C10421" w:rsidP="00BA5892">
            <w:pPr>
              <w:keepLines/>
              <w:spacing w:line="240" w:lineRule="auto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Kwota ryczałtowa</w:t>
            </w:r>
          </w:p>
          <w:p w14:paraId="78A5281A" w14:textId="77777777" w:rsidR="00BA5892" w:rsidRPr="00BA5892" w:rsidRDefault="00C10421" w:rsidP="00BA5892">
            <w:pPr>
              <w:keepLines/>
              <w:spacing w:line="240" w:lineRule="auto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Stawka jednostkowa</w:t>
            </w:r>
          </w:p>
          <w:p w14:paraId="73006FAB" w14:textId="77777777" w:rsidR="00BA5892" w:rsidRPr="00BA5892" w:rsidRDefault="00C10421" w:rsidP="00BA5892">
            <w:pPr>
              <w:keepLines/>
              <w:spacing w:line="240" w:lineRule="auto"/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Stawka ryczałtowa</w:t>
            </w:r>
          </w:p>
        </w:tc>
      </w:tr>
      <w:tr w:rsidR="00BA5892" w:rsidRPr="00BA5892" w14:paraId="4847390B" w14:textId="77777777" w:rsidTr="00BA160F">
        <w:trPr>
          <w:trHeight w:val="227"/>
        </w:trPr>
        <w:tc>
          <w:tcPr>
            <w:tcW w:w="9068" w:type="dxa"/>
            <w:gridSpan w:val="2"/>
          </w:tcPr>
          <w:p w14:paraId="206B1D14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ryczałtu</w:t>
            </w:r>
          </w:p>
        </w:tc>
      </w:tr>
      <w:tr w:rsidR="00BA5892" w:rsidRPr="00BA5892" w14:paraId="151C8F17" w14:textId="77777777" w:rsidTr="00BA160F">
        <w:trPr>
          <w:trHeight w:val="227"/>
        </w:trPr>
        <w:tc>
          <w:tcPr>
            <w:tcW w:w="4534" w:type="dxa"/>
            <w:tcBorders>
              <w:bottom w:val="nil"/>
            </w:tcBorders>
          </w:tcPr>
          <w:p w14:paraId="6F643E59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wskaźnika 1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2"/>
            </w:r>
          </w:p>
        </w:tc>
        <w:tc>
          <w:tcPr>
            <w:tcW w:w="4534" w:type="dxa"/>
          </w:tcPr>
          <w:p w14:paraId="73B8D6FD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Wartość wskaźnika 1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3"/>
            </w:r>
          </w:p>
        </w:tc>
      </w:tr>
      <w:tr w:rsidR="00BA5892" w:rsidRPr="00BA5892" w14:paraId="2FAFF256" w14:textId="77777777" w:rsidTr="00BA160F">
        <w:trPr>
          <w:trHeight w:val="227"/>
        </w:trPr>
        <w:tc>
          <w:tcPr>
            <w:tcW w:w="4534" w:type="dxa"/>
          </w:tcPr>
          <w:p w14:paraId="03AA1D7B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Stawka jednostkowa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4"/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039AD09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Liczba stawek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5"/>
            </w:r>
          </w:p>
        </w:tc>
      </w:tr>
      <w:tr w:rsidR="00BA5892" w:rsidRPr="00BA5892" w14:paraId="2A9B9266" w14:textId="77777777" w:rsidTr="00BA160F">
        <w:trPr>
          <w:trHeight w:val="227"/>
        </w:trPr>
        <w:tc>
          <w:tcPr>
            <w:tcW w:w="4534" w:type="dxa"/>
            <w:tcBorders>
              <w:bottom w:val="single" w:sz="4" w:space="0" w:color="auto"/>
            </w:tcBorders>
          </w:tcPr>
          <w:p w14:paraId="0BF08C56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Stawka ryczałtowa (%)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6"/>
            </w:r>
          </w:p>
        </w:tc>
        <w:tc>
          <w:tcPr>
            <w:tcW w:w="4534" w:type="dxa"/>
            <w:tcBorders>
              <w:right w:val="nil"/>
            </w:tcBorders>
          </w:tcPr>
          <w:p w14:paraId="26447079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BA5892" w:rsidRPr="00BA5892" w14:paraId="1484C1DA" w14:textId="77777777" w:rsidTr="00BA160F">
        <w:trPr>
          <w:trHeight w:val="227"/>
        </w:trPr>
        <w:tc>
          <w:tcPr>
            <w:tcW w:w="4534" w:type="dxa"/>
          </w:tcPr>
          <w:p w14:paraId="2D4C0EA0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59D9D31C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251E1ACF" w14:textId="77777777" w:rsidTr="00BA160F">
        <w:trPr>
          <w:trHeight w:val="227"/>
        </w:trPr>
        <w:tc>
          <w:tcPr>
            <w:tcW w:w="4534" w:type="dxa"/>
          </w:tcPr>
          <w:p w14:paraId="440D7228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52E13794" w14:textId="77777777" w:rsidR="00BA5892" w:rsidRPr="00BA5892" w:rsidRDefault="00BA5892" w:rsidP="00BA5892">
            <w:pPr>
              <w:keepLines/>
              <w:spacing w:before="40" w:after="12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0EF73C36" w14:textId="77777777" w:rsidR="00BA5892" w:rsidRPr="00BA5892" w:rsidRDefault="00BA5892" w:rsidP="00BA5892">
      <w:pPr>
        <w:spacing w:before="120" w:after="360"/>
        <w:rPr>
          <w:rFonts w:ascii="Calibri" w:hAnsi="Calibri"/>
          <w:sz w:val="2"/>
          <w:szCs w:val="2"/>
        </w:rPr>
      </w:pPr>
    </w:p>
    <w:p w14:paraId="3DCDA242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t>Źródła finansowania wydatków</w:t>
      </w:r>
      <w:r w:rsidRPr="00BA5892">
        <w:rPr>
          <w:bCs/>
          <w:noProof/>
          <w:sz w:val="36"/>
          <w:szCs w:val="36"/>
          <w:vertAlign w:val="superscript"/>
        </w:rPr>
        <w:footnoteReference w:id="37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A5892" w:rsidRPr="00BA5892" w14:paraId="5794AB45" w14:textId="77777777" w:rsidTr="00BA160F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4D69220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06B0886E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3D6E9D48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61428A23" w14:textId="77777777" w:rsidTr="00BA160F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D7B6748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3021" w:type="dxa"/>
          </w:tcPr>
          <w:p w14:paraId="0236209C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718DA010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526E17B6" w14:textId="77777777" w:rsidTr="00BA160F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0BA4917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tym UE</w:t>
            </w:r>
          </w:p>
        </w:tc>
        <w:tc>
          <w:tcPr>
            <w:tcW w:w="3021" w:type="dxa"/>
          </w:tcPr>
          <w:p w14:paraId="1592D22C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3C959B28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5829D823" w14:textId="77777777" w:rsidTr="00BA160F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4907436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 wkład własny</w:t>
            </w:r>
          </w:p>
        </w:tc>
        <w:tc>
          <w:tcPr>
            <w:tcW w:w="3021" w:type="dxa"/>
          </w:tcPr>
          <w:p w14:paraId="14C72651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3715BE14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03B9136E" w14:textId="77777777" w:rsidTr="00BA160F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558C82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Budżet państwa</w:t>
            </w:r>
          </w:p>
        </w:tc>
        <w:tc>
          <w:tcPr>
            <w:tcW w:w="3021" w:type="dxa"/>
          </w:tcPr>
          <w:p w14:paraId="64FC303D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39D38C45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30426135" w14:textId="77777777" w:rsidTr="00BA160F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E2B06B3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Budżet jednostek samorządu terytorialnego</w:t>
            </w:r>
          </w:p>
        </w:tc>
        <w:tc>
          <w:tcPr>
            <w:tcW w:w="3021" w:type="dxa"/>
          </w:tcPr>
          <w:p w14:paraId="03ACF386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1D06FDC6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4489BABE" w14:textId="77777777" w:rsidTr="00BA160F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D9804A5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Inne publiczne</w:t>
            </w:r>
          </w:p>
        </w:tc>
        <w:tc>
          <w:tcPr>
            <w:tcW w:w="3021" w:type="dxa"/>
          </w:tcPr>
          <w:p w14:paraId="4BF71857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616D98BF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79172CE9" w14:textId="77777777" w:rsidTr="00BA160F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2CDDF51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Prywatne</w:t>
            </w:r>
          </w:p>
        </w:tc>
        <w:tc>
          <w:tcPr>
            <w:tcW w:w="3021" w:type="dxa"/>
          </w:tcPr>
          <w:p w14:paraId="5EFD0D87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2CFCCB7C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  <w:tr w:rsidR="00BA5892" w:rsidRPr="00BA5892" w14:paraId="5DB2941D" w14:textId="77777777" w:rsidTr="00BA160F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0922D0D2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3021" w:type="dxa"/>
          </w:tcPr>
          <w:p w14:paraId="17B1CA9A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  <w:tc>
          <w:tcPr>
            <w:tcW w:w="3021" w:type="dxa"/>
          </w:tcPr>
          <w:p w14:paraId="1AB64645" w14:textId="77777777" w:rsidR="00BA5892" w:rsidRPr="00BA5892" w:rsidRDefault="00BA5892" w:rsidP="00BA5892">
            <w:pPr>
              <w:framePr w:hSpace="141" w:wrap="around" w:vAnchor="text" w:hAnchor="margin" w:y="38"/>
              <w:spacing w:after="120" w:line="240" w:lineRule="auto"/>
              <w:jc w:val="right"/>
              <w:rPr>
                <w:rFonts w:asciiTheme="minorHAnsi" w:hAnsiTheme="minorHAnsi"/>
                <w:noProof/>
                <w:sz w:val="28"/>
                <w:szCs w:val="28"/>
              </w:rPr>
            </w:pPr>
          </w:p>
        </w:tc>
      </w:tr>
    </w:tbl>
    <w:p w14:paraId="26E90E94" w14:textId="77777777" w:rsidR="00BA5892" w:rsidRPr="00BA5892" w:rsidRDefault="00BA5892" w:rsidP="00BA5892">
      <w:pPr>
        <w:keepLines/>
        <w:spacing w:before="120" w:after="360"/>
        <w:rPr>
          <w:rFonts w:ascii="Calibri" w:hAnsi="Calibri"/>
          <w:b/>
          <w:bCs/>
          <w:noProof/>
          <w:sz w:val="36"/>
          <w:szCs w:val="36"/>
        </w:rPr>
      </w:pPr>
      <w:r w:rsidRPr="00BA5892">
        <w:rPr>
          <w:rFonts w:ascii="Calibri" w:hAnsi="Calibri"/>
          <w:b/>
          <w:bCs/>
          <w:noProof/>
          <w:sz w:val="36"/>
          <w:szCs w:val="36"/>
        </w:rPr>
        <w:br w:type="page"/>
      </w:r>
    </w:p>
    <w:p w14:paraId="55E108C6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Rozliczanie zaliczek</w:t>
      </w:r>
      <w:r w:rsidRPr="00BA5892">
        <w:rPr>
          <w:bCs/>
          <w:noProof/>
          <w:sz w:val="36"/>
          <w:szCs w:val="36"/>
          <w:vertAlign w:val="superscript"/>
        </w:rPr>
        <w:footnoteReference w:id="38"/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BA5892" w:rsidRPr="00BA5892" w14:paraId="539E3CF8" w14:textId="77777777" w:rsidTr="00BA160F">
        <w:trPr>
          <w:trHeight w:val="70"/>
        </w:trPr>
        <w:tc>
          <w:tcPr>
            <w:tcW w:w="9068" w:type="dxa"/>
          </w:tcPr>
          <w:p w14:paraId="351A78E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Środki dotychczas przekazane beneficjentowi w formie zaliczki</w:t>
            </w:r>
          </w:p>
        </w:tc>
      </w:tr>
      <w:tr w:rsidR="00BA5892" w:rsidRPr="00BA5892" w14:paraId="263CF6A9" w14:textId="77777777" w:rsidTr="00BA160F">
        <w:trPr>
          <w:trHeight w:val="70"/>
        </w:trPr>
        <w:tc>
          <w:tcPr>
            <w:tcW w:w="9068" w:type="dxa"/>
          </w:tcPr>
          <w:p w14:paraId="7895CF41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zaliczek zwróconych-niewykorzystanych</w:t>
            </w:r>
          </w:p>
        </w:tc>
      </w:tr>
      <w:tr w:rsidR="00BA5892" w:rsidRPr="00BA5892" w14:paraId="33DE1151" w14:textId="77777777" w:rsidTr="00BA160F">
        <w:trPr>
          <w:trHeight w:val="70"/>
        </w:trPr>
        <w:tc>
          <w:tcPr>
            <w:tcW w:w="9068" w:type="dxa"/>
          </w:tcPr>
          <w:p w14:paraId="0BCF899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zaliczek rozliczonych w poprzednich wnioskach</w:t>
            </w:r>
          </w:p>
        </w:tc>
      </w:tr>
      <w:tr w:rsidR="00BA5892" w:rsidRPr="00BA5892" w14:paraId="7FE6EF4F" w14:textId="77777777" w:rsidTr="00BA160F">
        <w:trPr>
          <w:trHeight w:val="70"/>
        </w:trPr>
        <w:tc>
          <w:tcPr>
            <w:tcW w:w="9068" w:type="dxa"/>
          </w:tcPr>
          <w:p w14:paraId="694B116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zaliczek rozliczana bieżącym wnioskiem</w:t>
            </w:r>
          </w:p>
        </w:tc>
      </w:tr>
      <w:tr w:rsidR="00BA5892" w:rsidRPr="00BA5892" w14:paraId="5CBE2BAF" w14:textId="77777777" w:rsidTr="00BA160F">
        <w:trPr>
          <w:trHeight w:val="70"/>
        </w:trPr>
        <w:tc>
          <w:tcPr>
            <w:tcW w:w="9068" w:type="dxa"/>
          </w:tcPr>
          <w:p w14:paraId="59779C9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zaliczek pozostających do rozliczenia</w:t>
            </w:r>
          </w:p>
        </w:tc>
      </w:tr>
      <w:tr w:rsidR="00BA5892" w:rsidRPr="00BA5892" w14:paraId="12DBAAEA" w14:textId="77777777" w:rsidTr="00BA160F">
        <w:trPr>
          <w:trHeight w:val="70"/>
        </w:trPr>
        <w:tc>
          <w:tcPr>
            <w:tcW w:w="9068" w:type="dxa"/>
          </w:tcPr>
          <w:p w14:paraId="069EBD9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Procent rozliczenia (%)</w:t>
            </w:r>
          </w:p>
        </w:tc>
      </w:tr>
      <w:tr w:rsidR="00BA5892" w:rsidRPr="00BA5892" w14:paraId="637235E1" w14:textId="77777777" w:rsidTr="00BA160F">
        <w:trPr>
          <w:trHeight w:val="70"/>
        </w:trPr>
        <w:tc>
          <w:tcPr>
            <w:tcW w:w="9068" w:type="dxa"/>
          </w:tcPr>
          <w:p w14:paraId="103885D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Odsetki narosłe od środków zaliczki</w:t>
            </w:r>
          </w:p>
        </w:tc>
      </w:tr>
      <w:tr w:rsidR="00BA5892" w:rsidRPr="00BA5892" w14:paraId="5ADDEA32" w14:textId="77777777" w:rsidTr="00BA160F">
        <w:trPr>
          <w:trHeight w:val="756"/>
        </w:trPr>
        <w:tc>
          <w:tcPr>
            <w:tcW w:w="9068" w:type="dxa"/>
          </w:tcPr>
          <w:p w14:paraId="2F89F73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tym zwrócone do dnia sporządzania wniosku o płatność:</w:t>
            </w:r>
          </w:p>
        </w:tc>
      </w:tr>
    </w:tbl>
    <w:p w14:paraId="0E6E6B9D" w14:textId="77777777" w:rsidR="00BA5892" w:rsidRPr="00BA5892" w:rsidRDefault="00BA5892" w:rsidP="00BA5892">
      <w:pPr>
        <w:keepLines/>
        <w:spacing w:before="120" w:after="360"/>
        <w:ind w:firstLine="709"/>
        <w:rPr>
          <w:rFonts w:ascii="Calibri" w:hAnsi="Calibri"/>
          <w:b/>
          <w:bCs/>
          <w:sz w:val="22"/>
          <w:szCs w:val="22"/>
        </w:rPr>
      </w:pPr>
      <w:r w:rsidRPr="00BA5892">
        <w:rPr>
          <w:rFonts w:ascii="Calibri" w:hAnsi="Calibri"/>
          <w:b/>
          <w:bCs/>
          <w:sz w:val="22"/>
          <w:szCs w:val="22"/>
        </w:rPr>
        <w:br w:type="page"/>
      </w:r>
    </w:p>
    <w:p w14:paraId="3D232BA5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Zwroty/korekty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16866546" w14:textId="77777777" w:rsidTr="00BA160F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94E28F8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</w:t>
            </w:r>
          </w:p>
        </w:tc>
      </w:tr>
      <w:tr w:rsidR="00BA5892" w:rsidRPr="00BA5892" w14:paraId="484C06A4" w14:textId="77777777" w:rsidTr="00BA160F">
        <w:trPr>
          <w:trHeight w:val="70"/>
        </w:trPr>
        <w:tc>
          <w:tcPr>
            <w:tcW w:w="4534" w:type="dxa"/>
          </w:tcPr>
          <w:p w14:paraId="3CE7E43B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72B6EF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420092E3" w14:textId="77777777" w:rsidTr="00BA160F">
        <w:trPr>
          <w:trHeight w:val="655"/>
        </w:trPr>
        <w:tc>
          <w:tcPr>
            <w:tcW w:w="4534" w:type="dxa"/>
          </w:tcPr>
          <w:p w14:paraId="27A79B6B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6402298B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2B0FDCB1" w14:textId="77777777" w:rsidR="00BA5892" w:rsidRPr="00BA5892" w:rsidRDefault="00BA5892" w:rsidP="00BA5892">
      <w:pPr>
        <w:keepLines/>
        <w:spacing w:before="120" w:after="360"/>
        <w:rPr>
          <w:rFonts w:ascii="Calibri" w:hAnsi="Calibri"/>
          <w:b/>
          <w:bCs/>
          <w:sz w:val="36"/>
          <w:szCs w:val="36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3C0F25B2" w14:textId="77777777" w:rsidTr="00BA160F">
        <w:trPr>
          <w:trHeight w:val="70"/>
        </w:trPr>
        <w:tc>
          <w:tcPr>
            <w:tcW w:w="4534" w:type="dxa"/>
          </w:tcPr>
          <w:p w14:paraId="1A923E0E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Lp.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39"/>
            </w:r>
          </w:p>
        </w:tc>
        <w:tc>
          <w:tcPr>
            <w:tcW w:w="4534" w:type="dxa"/>
          </w:tcPr>
          <w:p w14:paraId="77636B0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wniosku o płatność w ramach którego wydatek został rozliczony</w:t>
            </w:r>
          </w:p>
        </w:tc>
      </w:tr>
      <w:tr w:rsidR="00BA5892" w:rsidRPr="00BA5892" w14:paraId="0E5C29D1" w14:textId="77777777" w:rsidTr="00BA160F">
        <w:trPr>
          <w:trHeight w:val="70"/>
        </w:trPr>
        <w:tc>
          <w:tcPr>
            <w:tcW w:w="4534" w:type="dxa"/>
          </w:tcPr>
          <w:p w14:paraId="2C25F24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zadania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46CBAA96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Kategoria kosztu – Nazwa kosztu/Nazwa ryczałtu</w:t>
            </w:r>
          </w:p>
        </w:tc>
      </w:tr>
      <w:tr w:rsidR="00BA5892" w:rsidRPr="00BA5892" w14:paraId="4CFC87FB" w14:textId="77777777" w:rsidTr="00BA160F">
        <w:trPr>
          <w:trHeight w:val="698"/>
        </w:trPr>
        <w:tc>
          <w:tcPr>
            <w:tcW w:w="4534" w:type="dxa"/>
          </w:tcPr>
          <w:p w14:paraId="00BCEAEE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Numer dokumentu (pole opcjonalne)</w:t>
            </w: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6A8D622F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BA5892" w:rsidRPr="00BA5892" w14:paraId="2447B7FB" w14:textId="77777777" w:rsidTr="00BA160F">
        <w:trPr>
          <w:trHeight w:val="70"/>
        </w:trPr>
        <w:tc>
          <w:tcPr>
            <w:tcW w:w="4534" w:type="dxa"/>
          </w:tcPr>
          <w:p w14:paraId="0EF98480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155CCD96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kwalifikowalne</w:t>
            </w:r>
          </w:p>
        </w:tc>
      </w:tr>
      <w:tr w:rsidR="00BA5892" w:rsidRPr="00BA5892" w14:paraId="31185C79" w14:textId="77777777" w:rsidTr="00BA160F">
        <w:trPr>
          <w:trHeight w:val="70"/>
        </w:trPr>
        <w:tc>
          <w:tcPr>
            <w:tcW w:w="4534" w:type="dxa"/>
          </w:tcPr>
          <w:p w14:paraId="6E69CC6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6BD3A2C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BA5892" w:rsidRPr="00BA5892" w14:paraId="5F00A36A" w14:textId="77777777" w:rsidTr="00BA160F">
        <w:trPr>
          <w:trHeight w:val="698"/>
        </w:trPr>
        <w:tc>
          <w:tcPr>
            <w:tcW w:w="4534" w:type="dxa"/>
          </w:tcPr>
          <w:p w14:paraId="0EA06002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Kategoria podlegająca limitom</w:t>
            </w: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398FDC3B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Wydatki w ramach limitu</w:t>
            </w:r>
          </w:p>
        </w:tc>
      </w:tr>
      <w:tr w:rsidR="00BA5892" w:rsidRPr="00BA5892" w14:paraId="6934A1DE" w14:textId="77777777" w:rsidTr="00BA160F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368A0D7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Uwagi / komentarze (pole opcjonalne)</w:t>
            </w:r>
          </w:p>
        </w:tc>
      </w:tr>
    </w:tbl>
    <w:p w14:paraId="2332AE99" w14:textId="77777777" w:rsidR="00BA5892" w:rsidRPr="00BA5892" w:rsidRDefault="00BA5892" w:rsidP="00BA5892">
      <w:pPr>
        <w:keepLines/>
        <w:spacing w:before="120" w:after="360"/>
        <w:rPr>
          <w:rFonts w:ascii="Calibri" w:hAnsi="Calibri"/>
          <w:b/>
          <w:bCs/>
          <w:noProof/>
          <w:sz w:val="36"/>
          <w:szCs w:val="36"/>
        </w:rPr>
      </w:pPr>
      <w:r w:rsidRPr="00BA5892">
        <w:rPr>
          <w:rFonts w:ascii="Calibri" w:hAnsi="Calibri"/>
          <w:b/>
          <w:bCs/>
          <w:noProof/>
          <w:sz w:val="36"/>
          <w:szCs w:val="36"/>
        </w:rPr>
        <w:br w:type="page"/>
      </w:r>
    </w:p>
    <w:p w14:paraId="6A60DB1A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Dochód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5CAED0BF" w14:textId="77777777" w:rsidTr="00BA160F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0C26524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Razem</w:t>
            </w:r>
          </w:p>
        </w:tc>
      </w:tr>
      <w:tr w:rsidR="00BA5892" w:rsidRPr="00BA5892" w14:paraId="37B62ED7" w14:textId="77777777" w:rsidTr="00BA160F">
        <w:trPr>
          <w:trHeight w:val="70"/>
        </w:trPr>
        <w:tc>
          <w:tcPr>
            <w:tcW w:w="4534" w:type="dxa"/>
          </w:tcPr>
          <w:p w14:paraId="398B11D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pomniejszająca wydatki kwalifikowalne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73858DF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pomniejszająca dofinansowanie</w:t>
            </w:r>
          </w:p>
        </w:tc>
      </w:tr>
    </w:tbl>
    <w:p w14:paraId="632FC10D" w14:textId="77777777" w:rsidR="00BA5892" w:rsidRPr="00BA5892" w:rsidRDefault="00BA5892" w:rsidP="00BA5892">
      <w:pPr>
        <w:keepLines/>
        <w:spacing w:before="120"/>
        <w:rPr>
          <w:rFonts w:ascii="Calibri,Bold" w:hAnsi="Calibri,Bold" w:cs="Calibri,Bold"/>
          <w:b/>
          <w:bCs/>
          <w:sz w:val="34"/>
          <w:szCs w:val="3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433625F1" w14:textId="77777777" w:rsidTr="00BA160F">
        <w:trPr>
          <w:trHeight w:val="70"/>
        </w:trPr>
        <w:tc>
          <w:tcPr>
            <w:tcW w:w="9068" w:type="dxa"/>
            <w:gridSpan w:val="2"/>
          </w:tcPr>
          <w:p w14:paraId="3A0DEC7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Rodzaj dochodu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40"/>
            </w:r>
          </w:p>
        </w:tc>
      </w:tr>
      <w:tr w:rsidR="00BA5892" w:rsidRPr="00BA5892" w14:paraId="1B29BCA7" w14:textId="77777777" w:rsidTr="00BA160F">
        <w:trPr>
          <w:trHeight w:val="698"/>
        </w:trPr>
        <w:tc>
          <w:tcPr>
            <w:tcW w:w="4534" w:type="dxa"/>
          </w:tcPr>
          <w:p w14:paraId="0F5A60AD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pomniejszająca wydatki kwalifikowalne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193B8353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Kwota pomniejszająca dofinansowanie</w:t>
            </w:r>
          </w:p>
        </w:tc>
      </w:tr>
    </w:tbl>
    <w:p w14:paraId="2B3720AB" w14:textId="77777777" w:rsidR="00BA5892" w:rsidRPr="00BA5892" w:rsidRDefault="00BA5892" w:rsidP="00BA5892">
      <w:pPr>
        <w:keepLines/>
        <w:spacing w:before="120" w:after="360"/>
        <w:rPr>
          <w:rFonts w:ascii="Calibri,Bold" w:hAnsi="Calibri,Bold" w:cs="Calibri,Bold"/>
          <w:b/>
          <w:bCs/>
          <w:sz w:val="34"/>
          <w:szCs w:val="34"/>
        </w:rPr>
      </w:pPr>
      <w:r w:rsidRPr="00BA5892">
        <w:rPr>
          <w:rFonts w:ascii="Calibri,Bold" w:hAnsi="Calibri,Bold" w:cs="Calibri,Bold"/>
          <w:b/>
          <w:bCs/>
          <w:sz w:val="34"/>
          <w:szCs w:val="34"/>
        </w:rPr>
        <w:br w:type="page"/>
      </w:r>
    </w:p>
    <w:p w14:paraId="7CED1D54" w14:textId="77777777" w:rsidR="00BA5892" w:rsidRPr="00BA5892" w:rsidRDefault="00BA5892" w:rsidP="003749A7">
      <w:pPr>
        <w:pStyle w:val="Nagwek2"/>
        <w:rPr>
          <w:rFonts w:eastAsiaTheme="minorHAnsi"/>
          <w:sz w:val="20"/>
          <w:szCs w:val="20"/>
          <w:lang w:eastAsia="en-US"/>
        </w:rPr>
      </w:pPr>
      <w:r w:rsidRPr="00BA5892">
        <w:rPr>
          <w:noProof/>
        </w:rPr>
        <w:lastRenderedPageBreak/>
        <w:t>Oświadczenia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A5892" w:rsidRPr="00BA5892" w14:paraId="07132A2E" w14:textId="77777777" w:rsidTr="00BA160F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F8B1E38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6" w:name="_Hlk131168530"/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Projekt jest realizowany zgodnie z zasadami polityk wspólnotowych</w:t>
            </w:r>
          </w:p>
        </w:tc>
      </w:tr>
      <w:tr w:rsidR="00BA5892" w:rsidRPr="00BA5892" w14:paraId="32270F97" w14:textId="77777777" w:rsidTr="00BA160F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0545E667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65A4C007" w14:textId="77777777" w:rsidR="00BA5892" w:rsidRPr="00BA5892" w:rsidRDefault="00C10421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sdt>
              <w:sdtPr>
                <w:rPr>
                  <w:rFonts w:ascii="Calibri" w:hAnsi="Calibri" w:cstheme="minorHAnsi"/>
                  <w:sz w:val="36"/>
                  <w:szCs w:val="36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5892" w:rsidRPr="00BA5892">
                  <w:rPr>
                    <w:rFonts w:ascii="Segoe UI Symbol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BA5892" w:rsidRPr="00BA5892">
              <w:rPr>
                <w:rFonts w:ascii="Calibri" w:hAnsi="Calibri"/>
                <w:sz w:val="36"/>
                <w:szCs w:val="36"/>
              </w:rPr>
              <w:t xml:space="preserve"> </w:t>
            </w:r>
            <w:r w:rsidR="00BA5892" w:rsidRPr="00BA5892">
              <w:rPr>
                <w:rFonts w:ascii="Calibri" w:hAnsi="Calibri"/>
                <w:sz w:val="22"/>
                <w:szCs w:val="22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7C67B8BC" w14:textId="77777777" w:rsidR="00BA5892" w:rsidRPr="00BA5892" w:rsidRDefault="00BA5892" w:rsidP="00BA5892">
            <w:pPr>
              <w:spacing w:after="120" w:line="240" w:lineRule="auto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BA5892" w:rsidRPr="00BA5892" w14:paraId="2101AD11" w14:textId="77777777" w:rsidTr="00BA160F">
        <w:trPr>
          <w:trHeight w:val="985"/>
        </w:trPr>
        <w:tc>
          <w:tcPr>
            <w:tcW w:w="9068" w:type="dxa"/>
            <w:gridSpan w:val="3"/>
          </w:tcPr>
          <w:p w14:paraId="1F8DE11C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W przypadku nieprzestrzegania polityk wspólnoty należy opisać, na czym polegały nieprawidłowości oraz wskazać planowane i podjęte działania naprawcze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41"/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:</w:t>
            </w:r>
          </w:p>
        </w:tc>
      </w:tr>
      <w:tr w:rsidR="00BA5892" w:rsidRPr="00BA5892" w14:paraId="3E12F38A" w14:textId="77777777" w:rsidTr="00BA160F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58591A00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Oświadczenie</w:t>
            </w:r>
          </w:p>
          <w:p w14:paraId="6D474E02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sz w:val="20"/>
                <w:szCs w:val="20"/>
              </w:rPr>
            </w:pPr>
            <w:r w:rsidRPr="00BA5892">
              <w:rPr>
                <w:rFonts w:ascii="Calibri" w:hAnsi="Calibri"/>
                <w:sz w:val="20"/>
                <w:szCs w:val="20"/>
              </w:rPr>
              <w:t>Ja niżej podpisany oświadczam, iż zgodnie z moją wiedzą:</w:t>
            </w:r>
          </w:p>
          <w:p w14:paraId="6388A506" w14:textId="77777777" w:rsidR="00BA5892" w:rsidRPr="00BA5892" w:rsidRDefault="00BA5892" w:rsidP="00BA5892">
            <w:pPr>
              <w:keepLines/>
              <w:numPr>
                <w:ilvl w:val="0"/>
                <w:numId w:val="5"/>
              </w:numPr>
              <w:spacing w:before="120" w:line="240" w:lineRule="auto"/>
              <w:ind w:left="591" w:hanging="283"/>
              <w:contextualSpacing/>
              <w:rPr>
                <w:rFonts w:ascii="Calibri" w:hAnsi="Calibri"/>
                <w:sz w:val="20"/>
                <w:szCs w:val="20"/>
              </w:rPr>
            </w:pPr>
            <w:r w:rsidRPr="00BA5892">
              <w:rPr>
                <w:rFonts w:ascii="Calibri" w:hAnsi="Calibri"/>
                <w:sz w:val="20"/>
                <w:szCs w:val="20"/>
              </w:rPr>
              <w:t>wydatki wskazane we wniosku jako kwalifikowalne zostały poniesione zgodnie ze wszystkimi odpowiednimi zasadami kwalifikowania wydatków;</w:t>
            </w:r>
          </w:p>
          <w:p w14:paraId="0C2FD297" w14:textId="77777777" w:rsidR="00BA5892" w:rsidRPr="00BA5892" w:rsidRDefault="00BA5892" w:rsidP="00BA5892">
            <w:pPr>
              <w:keepLines/>
              <w:numPr>
                <w:ilvl w:val="0"/>
                <w:numId w:val="5"/>
              </w:numPr>
              <w:spacing w:before="120" w:line="240" w:lineRule="auto"/>
              <w:ind w:left="591" w:hanging="283"/>
              <w:contextualSpacing/>
              <w:rPr>
                <w:rFonts w:ascii="Calibri" w:hAnsi="Calibri"/>
                <w:sz w:val="20"/>
                <w:szCs w:val="20"/>
              </w:rPr>
            </w:pPr>
            <w:r w:rsidRPr="00BA5892">
              <w:rPr>
                <w:rFonts w:ascii="Calibri" w:hAnsi="Calibri"/>
                <w:sz w:val="20"/>
                <w:szCs w:val="20"/>
              </w:rPr>
              <w:t>informacje zawarte we wniosku o płatność rzetelnie odzwierciedlają rzeczowy i finansowy postęp realizacji projektu;</w:t>
            </w:r>
          </w:p>
          <w:p w14:paraId="21AEA48D" w14:textId="77777777" w:rsidR="00BA5892" w:rsidRPr="00BA5892" w:rsidRDefault="00BA5892" w:rsidP="00BA5892">
            <w:pPr>
              <w:keepLines/>
              <w:numPr>
                <w:ilvl w:val="0"/>
                <w:numId w:val="5"/>
              </w:numPr>
              <w:spacing w:before="120" w:line="240" w:lineRule="auto"/>
              <w:ind w:left="591" w:hanging="283"/>
              <w:contextualSpacing/>
              <w:rPr>
                <w:rFonts w:ascii="Calibri" w:hAnsi="Calibri"/>
                <w:sz w:val="20"/>
                <w:szCs w:val="20"/>
              </w:rPr>
            </w:pPr>
            <w:r w:rsidRPr="00BA5892">
              <w:rPr>
                <w:rFonts w:ascii="Calibri" w:hAnsi="Calibri"/>
                <w:sz w:val="20"/>
                <w:szCs w:val="20"/>
              </w:rPr>
              <w:t>we wniosku o płatność nie pominięto żadnych istotnych informacji, ani nie podano nieprawdziwych informacji, które mogłyby wpłynąć na ocenę prawidłowości realizacji projektu oraz finansowego I rzeczowego postępu w realizacji projektu;</w:t>
            </w:r>
          </w:p>
          <w:p w14:paraId="43EB89D1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sz w:val="20"/>
                <w:szCs w:val="20"/>
              </w:rPr>
            </w:pPr>
            <w:r w:rsidRPr="00BA5892">
              <w:rPr>
                <w:rFonts w:ascii="Calibri" w:hAnsi="Calibri"/>
                <w:sz w:val="20"/>
                <w:szCs w:val="20"/>
              </w:rPr>
              <w:t>jestem świadomy odpowiedzialności karnej wynikającej z art. 297 kodeksu karnego, dotyczącej poświadczania nieprawdy co do okoliczności mającej znaczenie prawne.</w:t>
            </w:r>
          </w:p>
        </w:tc>
      </w:tr>
      <w:tr w:rsidR="00BA5892" w:rsidRPr="00BA5892" w14:paraId="74DD98B7" w14:textId="77777777" w:rsidTr="00BA160F">
        <w:trPr>
          <w:trHeight w:val="70"/>
        </w:trPr>
        <w:tc>
          <w:tcPr>
            <w:tcW w:w="9068" w:type="dxa"/>
            <w:gridSpan w:val="3"/>
          </w:tcPr>
          <w:p w14:paraId="7815BC16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Miejsce przechowywania dokumentacji</w:t>
            </w:r>
          </w:p>
        </w:tc>
      </w:tr>
      <w:bookmarkEnd w:id="6"/>
    </w:tbl>
    <w:p w14:paraId="7438A714" w14:textId="77777777" w:rsidR="00BA5892" w:rsidRPr="00BA5892" w:rsidRDefault="00BA5892" w:rsidP="00BA5892">
      <w:pPr>
        <w:keepLines/>
        <w:spacing w:before="120" w:after="360"/>
        <w:rPr>
          <w:rFonts w:ascii="Calibri" w:eastAsiaTheme="minorHAnsi" w:hAnsi="Calibri"/>
          <w:b/>
          <w:bCs/>
          <w:noProof/>
          <w:sz w:val="20"/>
          <w:szCs w:val="20"/>
          <w:lang w:eastAsia="en-US"/>
        </w:rPr>
      </w:pPr>
      <w:r w:rsidRPr="00BA5892">
        <w:rPr>
          <w:rFonts w:ascii="Calibri" w:eastAsiaTheme="minorHAnsi" w:hAnsi="Calibri"/>
          <w:b/>
          <w:bCs/>
          <w:noProof/>
          <w:sz w:val="20"/>
          <w:szCs w:val="20"/>
          <w:lang w:eastAsia="en-US"/>
        </w:rPr>
        <w:br w:type="page"/>
      </w:r>
    </w:p>
    <w:p w14:paraId="3C6E9B2F" w14:textId="77777777" w:rsidR="00BA5892" w:rsidRPr="00BA5892" w:rsidRDefault="00BA5892" w:rsidP="003749A7">
      <w:pPr>
        <w:pStyle w:val="Nagwek2"/>
        <w:rPr>
          <w:noProof/>
        </w:rPr>
      </w:pPr>
      <w:r w:rsidRPr="00BA5892">
        <w:rPr>
          <w:noProof/>
        </w:rPr>
        <w:lastRenderedPageBreak/>
        <w:t>Załączniki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BA5892" w:rsidRPr="00BA5892" w14:paraId="24017B45" w14:textId="77777777" w:rsidTr="00E11291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7A4429B8" w14:textId="77777777" w:rsidR="00BA5892" w:rsidRPr="00BA5892" w:rsidRDefault="00BA5892" w:rsidP="00BA5892">
            <w:pPr>
              <w:keepLines/>
              <w:spacing w:before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Załączniki:</w:t>
            </w:r>
          </w:p>
        </w:tc>
      </w:tr>
      <w:tr w:rsidR="00BA5892" w:rsidRPr="00BA5892" w14:paraId="1C404056" w14:textId="77777777" w:rsidTr="00E11291">
        <w:trPr>
          <w:trHeight w:val="70"/>
        </w:trPr>
        <w:tc>
          <w:tcPr>
            <w:tcW w:w="4534" w:type="dxa"/>
          </w:tcPr>
          <w:p w14:paraId="67E2D09E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Nazwa załącznika 1</w:t>
            </w:r>
            <w:r w:rsidRPr="00BA5892">
              <w:rPr>
                <w:rFonts w:ascii="Calibri" w:hAnsi="Calibri"/>
                <w:b/>
                <w:bCs/>
                <w:sz w:val="20"/>
                <w:szCs w:val="20"/>
                <w:vertAlign w:val="superscript"/>
              </w:rPr>
              <w:footnoteReference w:id="42"/>
            </w:r>
          </w:p>
        </w:tc>
        <w:tc>
          <w:tcPr>
            <w:tcW w:w="4534" w:type="dxa"/>
          </w:tcPr>
          <w:p w14:paraId="036A3357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Typ dokumentu 1</w:t>
            </w:r>
          </w:p>
        </w:tc>
      </w:tr>
    </w:tbl>
    <w:p w14:paraId="67F0F1C4" w14:textId="77777777" w:rsidR="00BA5892" w:rsidRPr="00BA5892" w:rsidRDefault="00BA5892" w:rsidP="00BA5892">
      <w:pPr>
        <w:keepLines/>
        <w:spacing w:before="120" w:after="360"/>
        <w:rPr>
          <w:rFonts w:ascii="Calibri,Bold" w:hAnsi="Calibri,Bold" w:cs="Calibri,Bold"/>
          <w:b/>
          <w:bCs/>
          <w:sz w:val="34"/>
          <w:szCs w:val="34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BA5892" w:rsidRPr="00BA5892" w14:paraId="0D064DE0" w14:textId="77777777" w:rsidTr="00E11291">
        <w:trPr>
          <w:trHeight w:val="1828"/>
        </w:trPr>
        <w:tc>
          <w:tcPr>
            <w:tcW w:w="4537" w:type="dxa"/>
            <w:shd w:val="clear" w:color="auto" w:fill="auto"/>
          </w:tcPr>
          <w:p w14:paraId="2177D3D5" w14:textId="77777777" w:rsidR="00BA5892" w:rsidRPr="00BA5892" w:rsidRDefault="00BA5892" w:rsidP="00BA5892">
            <w:pPr>
              <w:keepLines/>
              <w:spacing w:before="120" w:after="12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A5892">
              <w:rPr>
                <w:rFonts w:ascii="Calibri" w:hAnsi="Calibri"/>
                <w:b/>
                <w:bCs/>
                <w:sz w:val="20"/>
                <w:szCs w:val="20"/>
              </w:rPr>
              <w:t>Data i podpis składającego wniosek</w:t>
            </w:r>
          </w:p>
        </w:tc>
      </w:tr>
    </w:tbl>
    <w:p w14:paraId="06CAA589" w14:textId="77777777" w:rsidR="009E7E13" w:rsidRPr="000D3B4F" w:rsidRDefault="009E7E13" w:rsidP="000D3B4F"/>
    <w:sectPr w:rsidR="009E7E13" w:rsidRPr="000D3B4F" w:rsidSect="000A3836">
      <w:pgSz w:w="11906" w:h="16838" w:code="9"/>
      <w:pgMar w:top="1569" w:right="1418" w:bottom="1560" w:left="1418" w:header="284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71505" w14:textId="77777777" w:rsidR="00E11291" w:rsidRDefault="00E11291">
      <w:r>
        <w:separator/>
      </w:r>
    </w:p>
  </w:endnote>
  <w:endnote w:type="continuationSeparator" w:id="0">
    <w:p w14:paraId="19CBDDC9" w14:textId="77777777" w:rsidR="00E11291" w:rsidRDefault="00E1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ED08" w14:textId="2B66A84D" w:rsidR="00E11291" w:rsidRPr="00124D4A" w:rsidRDefault="00E11291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C813F" w14:textId="7578F637" w:rsidR="00E11291" w:rsidRPr="00B01F08" w:rsidRDefault="00E11291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71552" behindDoc="1" locked="0" layoutInCell="1" allowOverlap="1" wp14:anchorId="476F83FE" wp14:editId="40F4BB71">
          <wp:simplePos x="0" y="0"/>
          <wp:positionH relativeFrom="column">
            <wp:posOffset>-662305</wp:posOffset>
          </wp:positionH>
          <wp:positionV relativeFrom="paragraph">
            <wp:posOffset>-217170</wp:posOffset>
          </wp:positionV>
          <wp:extent cx="3819525" cy="398145"/>
          <wp:effectExtent l="0" t="0" r="9525" b="1905"/>
          <wp:wrapTight wrapText="bothSides">
            <wp:wrapPolygon edited="0">
              <wp:start x="0" y="0"/>
              <wp:lineTo x="0" y="20670"/>
              <wp:lineTo x="21546" y="20670"/>
              <wp:lineTo x="21546" y="0"/>
              <wp:lineTo x="0" y="0"/>
            </wp:wrapPolygon>
          </wp:wrapTight>
          <wp:docPr id="18" name="Obraz 18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525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4" w:author="Marta Żbikowska" w:date="2023-06-07T10:41:00Z">
      <w:r>
        <w:rPr>
          <w:noProof/>
        </w:rPr>
        <w:drawing>
          <wp:anchor distT="0" distB="0" distL="114300" distR="114300" simplePos="0" relativeHeight="251670528" behindDoc="1" locked="0" layoutInCell="1" allowOverlap="1" wp14:anchorId="753ACEFF" wp14:editId="6BE84FFD">
            <wp:simplePos x="0" y="0"/>
            <wp:positionH relativeFrom="page">
              <wp:posOffset>4196080</wp:posOffset>
            </wp:positionH>
            <wp:positionV relativeFrom="paragraph">
              <wp:posOffset>-248285</wp:posOffset>
            </wp:positionV>
            <wp:extent cx="3101340" cy="428625"/>
            <wp:effectExtent l="0" t="0" r="3810" b="9525"/>
            <wp:wrapNone/>
            <wp:docPr id="19" name="Obraz 6" descr="Wojewódzki Urząd Pracy w Gdańsku Jednostka Samorządu Województwa Pomor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09483" name="Obraz 6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C60B9E" wp14:editId="58C3EC4B">
              <wp:simplePos x="0" y="0"/>
              <wp:positionH relativeFrom="column">
                <wp:posOffset>-666750</wp:posOffset>
              </wp:positionH>
              <wp:positionV relativeFrom="paragraph">
                <wp:posOffset>-408231</wp:posOffset>
              </wp:positionV>
              <wp:extent cx="7174800" cy="0"/>
              <wp:effectExtent l="0" t="0" r="0" b="0"/>
              <wp:wrapNone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2E889" id="Łącznik prosty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0CC1D" w14:textId="77777777" w:rsidR="00E11291" w:rsidRDefault="00E11291">
      <w:r>
        <w:separator/>
      </w:r>
    </w:p>
  </w:footnote>
  <w:footnote w:type="continuationSeparator" w:id="0">
    <w:p w14:paraId="1980A9E3" w14:textId="77777777" w:rsidR="00E11291" w:rsidRDefault="00E11291">
      <w:r>
        <w:continuationSeparator/>
      </w:r>
    </w:p>
  </w:footnote>
  <w:footnote w:id="1">
    <w:p w14:paraId="2E275720" w14:textId="77777777" w:rsidR="00BA5892" w:rsidRPr="009C68AE" w:rsidRDefault="00BA5892" w:rsidP="00BA5892">
      <w:pPr>
        <w:pStyle w:val="Tekstprzypisudolnego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Sekcja wymaga uzupełnienia, jeśli jako rodzaj wniosku oznaczono „Wniosek sprawozdawczy”.</w:t>
      </w:r>
    </w:p>
  </w:footnote>
  <w:footnote w:id="2">
    <w:p w14:paraId="36463693" w14:textId="77777777" w:rsidR="00BA5892" w:rsidRPr="00B266DA" w:rsidRDefault="00BA5892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Dla każdego ze swoich zadań powiel i uzupełnij pola „Numer i nazwa zadania” oraz „Stan realizacji zadania”.</w:t>
      </w:r>
    </w:p>
  </w:footnote>
  <w:footnote w:id="3">
    <w:p w14:paraId="3EA877F9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Sekcja wymaga uzupełnienia, jeśli jako rodzaj wniosku oznaczono „Wniosek sprawozdawczy”.</w:t>
      </w:r>
    </w:p>
  </w:footnote>
  <w:footnote w:id="4">
    <w:p w14:paraId="600F6BBD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Powiel i uzupełnij tabelkę dot. wskaźnika tyle razy, ile masz wskaźników produktu w projekcie.</w:t>
      </w:r>
    </w:p>
  </w:footnote>
  <w:footnote w:id="5">
    <w:p w14:paraId="4AA51B29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Uzupełnij pole, jeśli wskaźnik wykazujesz w podziale na płeć.</w:t>
      </w:r>
    </w:p>
  </w:footnote>
  <w:footnote w:id="6">
    <w:p w14:paraId="3B0FC425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7">
    <w:p w14:paraId="66E48785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8">
    <w:p w14:paraId="682FEF7A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9">
    <w:p w14:paraId="12030652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0">
    <w:p w14:paraId="191639F4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1">
    <w:p w14:paraId="04BA0808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2">
    <w:p w14:paraId="6FD2CBD5" w14:textId="77777777" w:rsidR="00BA5892" w:rsidRDefault="00BA5892" w:rsidP="00BA5892">
      <w:pPr>
        <w:pStyle w:val="Tekstprzypisudolnego"/>
        <w:spacing w:after="120"/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3">
    <w:p w14:paraId="04E29BAD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Sekcja wymaga uzupełnienia, jeśli jako rodzaj wniosku oznaczono „Wniosek sprawozdawczy”.</w:t>
      </w:r>
    </w:p>
  </w:footnote>
  <w:footnote w:id="14">
    <w:p w14:paraId="047AE18A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Powiel i uzupełnij tabelkę dot. wskaźnika tyle razy, ile masz wskaźników rezultatu w projekcie.</w:t>
      </w:r>
    </w:p>
  </w:footnote>
  <w:footnote w:id="15">
    <w:p w14:paraId="792B2C9E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Uzupełnij pole, jeśli wskaźnik wykazujesz w podziale na płeć.</w:t>
      </w:r>
    </w:p>
  </w:footnote>
  <w:footnote w:id="16">
    <w:p w14:paraId="085BA02A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7">
    <w:p w14:paraId="3E1C1AFD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8">
    <w:p w14:paraId="57442A6F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19">
    <w:p w14:paraId="6D1CCBF3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20">
    <w:p w14:paraId="04C90B23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21">
    <w:p w14:paraId="2FBCF9E2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22">
    <w:p w14:paraId="7FCB2778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23">
    <w:p w14:paraId="2FB614AA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24">
    <w:p w14:paraId="77439126" w14:textId="77777777" w:rsidR="00BA5892" w:rsidRPr="009C68AE" w:rsidRDefault="00BA5892" w:rsidP="00BA5892">
      <w:pPr>
        <w:pStyle w:val="Tekstprzypisudolnego"/>
        <w:spacing w:after="120"/>
        <w:rPr>
          <w:sz w:val="22"/>
          <w:szCs w:val="22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Jw.</w:t>
      </w:r>
    </w:p>
  </w:footnote>
  <w:footnote w:id="25">
    <w:p w14:paraId="7624655F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Sekcja wymaga uzupełnienia, jeśli jako rodzaj wniosku oznaczono „Wniosek refundacyjny” lub „Wniosek rozliczający zaliczkę”.</w:t>
      </w:r>
    </w:p>
  </w:footnote>
  <w:footnote w:id="26">
    <w:p w14:paraId="6D51F667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</w:t>
      </w:r>
      <w:bookmarkStart w:id="5" w:name="_Hlk131165231"/>
      <w:r w:rsidRPr="009C68AE">
        <w:rPr>
          <w:rFonts w:asciiTheme="minorHAnsi" w:hAnsiTheme="minorHAnsi" w:cstheme="minorHAnsi"/>
        </w:rPr>
        <w:t>Wstaw tu numer i nazwę swojego zadania, a w tabelce wpisz sumę wydatków które zgłaszasz tym wnioskiem. Tabelkę powiel tyle razy, ile masz zadań w projekcie rozliczanych za pomocą wydatków rzeczywiście ponoszonych.</w:t>
      </w:r>
      <w:bookmarkEnd w:id="5"/>
    </w:p>
  </w:footnote>
  <w:footnote w:id="27">
    <w:p w14:paraId="7C66C839" w14:textId="77777777" w:rsidR="00BA5892" w:rsidRPr="009C68AE" w:rsidRDefault="00BA5892" w:rsidP="00BA5892">
      <w:pPr>
        <w:pStyle w:val="Tekstprzypisudolnego"/>
        <w:spacing w:after="120"/>
        <w:rPr>
          <w:rFonts w:asciiTheme="minorHAnsi" w:hAnsiTheme="minorHAnsi" w:cstheme="minorHAnsi"/>
        </w:rPr>
      </w:pPr>
      <w:r w:rsidRPr="009C68AE">
        <w:rPr>
          <w:rFonts w:asciiTheme="minorHAnsi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Powiel tą tabelkę (od pola „Numer i nazwa zadania” do pola „Typ dokumentu”) tyle razy, ile wykazujesz dokumentów na zestawieniu dokumentów.</w:t>
      </w:r>
    </w:p>
  </w:footnote>
  <w:footnote w:id="28">
    <w:p w14:paraId="0E1C27D3" w14:textId="77777777" w:rsidR="00BA5892" w:rsidRDefault="00BA5892" w:rsidP="00BA5892">
      <w:pPr>
        <w:pStyle w:val="Tekstprzypisudolnego"/>
        <w:spacing w:after="120"/>
      </w:pPr>
      <w:r w:rsidRPr="009C68A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9C68AE">
        <w:rPr>
          <w:rFonts w:asciiTheme="minorHAnsi" w:hAnsiTheme="minorHAnsi" w:cstheme="minorHAnsi"/>
        </w:rPr>
        <w:t xml:space="preserve"> Jeśli jako „Rodzaj identyfikatora” wskazano „Nie dotyczy”, nie uzupełniaj tego pola.</w:t>
      </w:r>
    </w:p>
  </w:footnote>
  <w:footnote w:id="29">
    <w:p w14:paraId="69307988" w14:textId="77777777" w:rsidR="00BA5892" w:rsidRPr="00FF3DCE" w:rsidRDefault="00BA5892" w:rsidP="00BA5892">
      <w:pPr>
        <w:pStyle w:val="Tekstprzypisudolnego"/>
        <w:spacing w:before="60"/>
        <w:rPr>
          <w:rFonts w:asciiTheme="minorHAnsi" w:hAnsiTheme="minorHAnsi" w:cstheme="minorHAnsi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Sekcja wymaga uzupełnienia, jeśli jako rodzaj wniosku oznaczono „Wniosek refundacyjny” lub „Wniosek rozliczający zaliczkę”.</w:t>
      </w:r>
    </w:p>
  </w:footnote>
  <w:footnote w:id="30">
    <w:p w14:paraId="03B332DF" w14:textId="77777777" w:rsidR="00BA5892" w:rsidRPr="00FF3DCE" w:rsidRDefault="00BA5892" w:rsidP="00BA5892">
      <w:pPr>
        <w:pStyle w:val="Tekstprzypisudolnego"/>
        <w:spacing w:before="60"/>
        <w:rPr>
          <w:rFonts w:asciiTheme="minorHAnsi" w:hAnsiTheme="minorHAnsi" w:cstheme="minorHAnsi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Wstaw tu numer i nazwę swojego zadania, a w tabelce wpisz sumę wydatków które zgłaszasz tym wnioskiem. Tabelkę powiel tyle razy, ile masz zadań w projekcie rozliczanych za pomocą uproszczonych metod rozliczania.</w:t>
      </w:r>
    </w:p>
  </w:footnote>
  <w:footnote w:id="31">
    <w:p w14:paraId="0CB34E09" w14:textId="77777777" w:rsidR="00BA5892" w:rsidRPr="00FF3DCE" w:rsidRDefault="00BA5892" w:rsidP="00BA5892">
      <w:pPr>
        <w:pStyle w:val="Tekstprzypisudolnego"/>
        <w:spacing w:before="60"/>
        <w:rPr>
          <w:rFonts w:asciiTheme="minorHAnsi" w:hAnsiTheme="minorHAnsi" w:cstheme="minorHAnsi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Powiel tą tabelkę (od pola „Numer i nazwa zadania” do pola „Dofinansowanie”) tyle razy, ile w projekcie masz pozycji budżetowych rozliczanych za pomocą uproszczonych metod rozliczania.</w:t>
      </w:r>
    </w:p>
  </w:footnote>
  <w:footnote w:id="32">
    <w:p w14:paraId="55C56B83" w14:textId="77777777" w:rsidR="00BA5892" w:rsidRPr="00FF3DCE" w:rsidRDefault="00BA5892" w:rsidP="00BA5892">
      <w:pPr>
        <w:pStyle w:val="Tekstprzypisudolnego"/>
        <w:spacing w:before="60"/>
        <w:rPr>
          <w:rFonts w:asciiTheme="minorHAnsi" w:hAnsiTheme="minorHAnsi" w:cstheme="minorHAnsi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Pole wymaga uzupełnienia, jeśli jako rodzaj ryczałtu wskazano „kwotę ryczałtową”.</w:t>
      </w:r>
    </w:p>
  </w:footnote>
  <w:footnote w:id="33">
    <w:p w14:paraId="11BA5BEE" w14:textId="77777777" w:rsidR="00BA5892" w:rsidRPr="00FF3DCE" w:rsidRDefault="00BA5892" w:rsidP="00BA5892">
      <w:pPr>
        <w:pStyle w:val="Tekstprzypisudolnego"/>
        <w:spacing w:before="60"/>
        <w:rPr>
          <w:sz w:val="22"/>
          <w:szCs w:val="22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Jw.</w:t>
      </w:r>
    </w:p>
  </w:footnote>
  <w:footnote w:id="34">
    <w:p w14:paraId="35657D0C" w14:textId="77777777" w:rsidR="00BA5892" w:rsidRPr="00FF3DCE" w:rsidRDefault="00BA5892" w:rsidP="00BA5892">
      <w:pPr>
        <w:pStyle w:val="Tekstprzypisudolnego"/>
        <w:spacing w:before="60"/>
        <w:rPr>
          <w:rFonts w:asciiTheme="minorHAnsi" w:hAnsiTheme="minorHAnsi" w:cstheme="minorHAnsi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Pole wymaga uzupełnienia, jeśli jako rodzaj ryczałtu wskazano „stawkę jednostkową”.</w:t>
      </w:r>
    </w:p>
  </w:footnote>
  <w:footnote w:id="35">
    <w:p w14:paraId="117B090F" w14:textId="77777777" w:rsidR="00BA5892" w:rsidRPr="00FF3DCE" w:rsidRDefault="00BA5892" w:rsidP="00BA5892">
      <w:pPr>
        <w:pStyle w:val="Tekstprzypisudolnego"/>
        <w:spacing w:before="60"/>
        <w:rPr>
          <w:rFonts w:asciiTheme="minorHAnsi" w:hAnsiTheme="minorHAnsi" w:cstheme="minorHAnsi"/>
        </w:rPr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Jw.</w:t>
      </w:r>
    </w:p>
  </w:footnote>
  <w:footnote w:id="36">
    <w:p w14:paraId="381733CE" w14:textId="77777777" w:rsidR="00BA5892" w:rsidRDefault="00BA5892" w:rsidP="00BA5892">
      <w:pPr>
        <w:pStyle w:val="Tekstprzypisudolnego"/>
        <w:spacing w:before="60"/>
      </w:pPr>
      <w:r w:rsidRPr="00FF3DCE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FF3DCE">
        <w:rPr>
          <w:rFonts w:asciiTheme="minorHAnsi" w:hAnsiTheme="minorHAnsi" w:cstheme="minorHAnsi"/>
        </w:rPr>
        <w:t xml:space="preserve"> Pole wymaga uzupełnienia, jeśli jako rodzaj ryczałtu wskazano „stawkę ryczałtową”.</w:t>
      </w:r>
    </w:p>
  </w:footnote>
  <w:footnote w:id="37">
    <w:p w14:paraId="6D2B37E1" w14:textId="77777777" w:rsidR="00BA5892" w:rsidRPr="00E258FB" w:rsidRDefault="00BA5892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839D0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5839D0">
        <w:rPr>
          <w:rFonts w:asciiTheme="minorHAnsi" w:hAnsiTheme="minorHAnsi" w:cstheme="minorHAnsi"/>
        </w:rPr>
        <w:t xml:space="preserve"> Sekcja wymaga uzupełnienia, jeśli jako rodzaj wniosku oznaczono „Wniosek refundacyjny” lub „Wniosek rozliczający zaliczkę”.</w:t>
      </w:r>
    </w:p>
  </w:footnote>
  <w:footnote w:id="38">
    <w:p w14:paraId="2E0BAEF9" w14:textId="77777777" w:rsidR="00BA5892" w:rsidRPr="007965E0" w:rsidRDefault="00BA5892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839D0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5839D0">
        <w:rPr>
          <w:rFonts w:asciiTheme="minorHAnsi" w:hAnsiTheme="minorHAnsi" w:cstheme="minorHAnsi"/>
        </w:rPr>
        <w:t xml:space="preserve"> Sekcja wymaga uzupełnienia, jeśli jako rodzaj wniosku oznaczono „Wniosek rozliczający zaliczkę”.</w:t>
      </w:r>
    </w:p>
  </w:footnote>
  <w:footnote w:id="39">
    <w:p w14:paraId="1144403B" w14:textId="77777777" w:rsidR="00BA5892" w:rsidRPr="007965E0" w:rsidRDefault="00BA5892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839D0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5839D0">
        <w:rPr>
          <w:rFonts w:asciiTheme="minorHAnsi" w:hAnsiTheme="minorHAnsi" w:cstheme="minorHAnsi"/>
        </w:rPr>
        <w:t xml:space="preserve"> Powiel tą tabelkę dla każdego raportowanego zwrotu i każdej raportowanej tym wnioskiem korekty.</w:t>
      </w:r>
    </w:p>
  </w:footnote>
  <w:footnote w:id="40">
    <w:p w14:paraId="0260CCA3" w14:textId="77777777" w:rsidR="00BA5892" w:rsidRPr="00C97E61" w:rsidRDefault="00BA5892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839D0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5839D0">
        <w:rPr>
          <w:rFonts w:asciiTheme="minorHAnsi" w:hAnsiTheme="minorHAnsi" w:cstheme="minorHAnsi"/>
        </w:rPr>
        <w:t xml:space="preserve"> Powiel tą tabelkę dla każdego wykazywanego dochodu.</w:t>
      </w:r>
    </w:p>
  </w:footnote>
  <w:footnote w:id="41">
    <w:p w14:paraId="56973B57" w14:textId="77777777" w:rsidR="00BA5892" w:rsidRPr="00A43FC3" w:rsidRDefault="00BA5892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839D0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5839D0">
        <w:rPr>
          <w:rFonts w:asciiTheme="minorHAnsi" w:hAnsiTheme="minorHAnsi" w:cstheme="minorHAnsi"/>
        </w:rPr>
        <w:t xml:space="preserve"> Pole wymaga uzupełnienia, jeśli projekt nie jest realizowany zgodnie z zasadami polityk wspólnotowych.</w:t>
      </w:r>
    </w:p>
  </w:footnote>
  <w:footnote w:id="42">
    <w:p w14:paraId="02CC664F" w14:textId="77777777" w:rsidR="00E11291" w:rsidRPr="00A43FC3" w:rsidRDefault="00E11291" w:rsidP="00BA589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5839D0">
        <w:rPr>
          <w:rStyle w:val="Odwoanieprzypisudolnego"/>
          <w:rFonts w:asciiTheme="minorHAnsi" w:eastAsiaTheme="majorEastAsia" w:hAnsiTheme="minorHAnsi" w:cstheme="minorHAnsi"/>
        </w:rPr>
        <w:footnoteRef/>
      </w:r>
      <w:r w:rsidRPr="005839D0">
        <w:rPr>
          <w:rFonts w:asciiTheme="minorHAnsi" w:hAnsiTheme="minorHAnsi" w:cstheme="minorHAnsi"/>
        </w:rPr>
        <w:t xml:space="preserve"> 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1B605" w14:textId="2C552D63" w:rsidR="00E11291" w:rsidRDefault="00E11291" w:rsidP="009A4ACC">
    <w:pPr>
      <w:pStyle w:val="Nagwek"/>
      <w:ind w:left="-1134"/>
    </w:pPr>
  </w:p>
  <w:p w14:paraId="6AC0B40E" w14:textId="77777777" w:rsidR="00E11291" w:rsidRDefault="00E11291" w:rsidP="009A4ACC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F39EC" w14:textId="32004190" w:rsidR="00E11291" w:rsidRDefault="00C5299E" w:rsidP="00FB5CA2">
    <w:pPr>
      <w:pStyle w:val="Nagwek"/>
      <w:ind w:left="-851"/>
    </w:pPr>
    <w:r>
      <w:rPr>
        <w:noProof/>
      </w:rPr>
      <w:drawing>
        <wp:inline distT="0" distB="0" distL="0" distR="0" wp14:anchorId="4890B5BE" wp14:editId="217D9ABD">
          <wp:extent cx="6720840" cy="629532"/>
          <wp:effectExtent l="0" t="0" r="0" b="0"/>
          <wp:docPr id="17" name="Obraz 17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768" cy="640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1291">
      <w:rPr>
        <w:noProof/>
      </w:rPr>
      <mc:AlternateContent>
        <mc:Choice Requires="wps">
          <w:drawing>
            <wp:inline distT="0" distB="0" distL="0" distR="0" wp14:anchorId="36D7C823" wp14:editId="02B13118">
              <wp:extent cx="694944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4944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C096F3" id="Łącznik prosty 5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7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04F44E5A"/>
    <w:lvl w:ilvl="0" w:tplc="04150011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D9C3C8D"/>
    <w:multiLevelType w:val="hybridMultilevel"/>
    <w:tmpl w:val="CD70D9A8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7">
      <w:start w:val="1"/>
      <w:numFmt w:val="lowerLetter"/>
      <w:lvlText w:val="%2)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a Żbikowska">
    <w15:presenceInfo w15:providerId="None" w15:userId="Marta Żbik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7674DFB-350D-4000-B808-614D463F4852}"/>
  </w:docVars>
  <w:rsids>
    <w:rsidRoot w:val="001A02A1"/>
    <w:rsid w:val="000139AC"/>
    <w:rsid w:val="000174EA"/>
    <w:rsid w:val="000364DF"/>
    <w:rsid w:val="00061F20"/>
    <w:rsid w:val="00080D83"/>
    <w:rsid w:val="00087272"/>
    <w:rsid w:val="000A3836"/>
    <w:rsid w:val="000D283E"/>
    <w:rsid w:val="000D3B4F"/>
    <w:rsid w:val="000D6673"/>
    <w:rsid w:val="00120BC8"/>
    <w:rsid w:val="00124D4A"/>
    <w:rsid w:val="0013028A"/>
    <w:rsid w:val="001304E7"/>
    <w:rsid w:val="00130B23"/>
    <w:rsid w:val="001520FF"/>
    <w:rsid w:val="001A02A1"/>
    <w:rsid w:val="001A3D33"/>
    <w:rsid w:val="001B210F"/>
    <w:rsid w:val="001D059A"/>
    <w:rsid w:val="00217506"/>
    <w:rsid w:val="00241C1F"/>
    <w:rsid w:val="002425AE"/>
    <w:rsid w:val="00250950"/>
    <w:rsid w:val="002529E4"/>
    <w:rsid w:val="002C6347"/>
    <w:rsid w:val="003079FE"/>
    <w:rsid w:val="00315901"/>
    <w:rsid w:val="00320AAC"/>
    <w:rsid w:val="00325198"/>
    <w:rsid w:val="003526F5"/>
    <w:rsid w:val="00353A39"/>
    <w:rsid w:val="0035482A"/>
    <w:rsid w:val="003617D1"/>
    <w:rsid w:val="003619F2"/>
    <w:rsid w:val="00365820"/>
    <w:rsid w:val="00374794"/>
    <w:rsid w:val="003749A7"/>
    <w:rsid w:val="0039693E"/>
    <w:rsid w:val="003B2CAD"/>
    <w:rsid w:val="003C554F"/>
    <w:rsid w:val="003E59CE"/>
    <w:rsid w:val="0040149C"/>
    <w:rsid w:val="00414478"/>
    <w:rsid w:val="004165D0"/>
    <w:rsid w:val="004430F4"/>
    <w:rsid w:val="00464281"/>
    <w:rsid w:val="00492BD3"/>
    <w:rsid w:val="00497D95"/>
    <w:rsid w:val="004B38AD"/>
    <w:rsid w:val="004B70BD"/>
    <w:rsid w:val="004C303B"/>
    <w:rsid w:val="004E224B"/>
    <w:rsid w:val="004E6C07"/>
    <w:rsid w:val="0052111D"/>
    <w:rsid w:val="00535382"/>
    <w:rsid w:val="005760A9"/>
    <w:rsid w:val="005807B2"/>
    <w:rsid w:val="00594464"/>
    <w:rsid w:val="0061541B"/>
    <w:rsid w:val="0061767F"/>
    <w:rsid w:val="00622781"/>
    <w:rsid w:val="00640BFF"/>
    <w:rsid w:val="0066032A"/>
    <w:rsid w:val="00665A91"/>
    <w:rsid w:val="0069621B"/>
    <w:rsid w:val="006B4267"/>
    <w:rsid w:val="006C73D7"/>
    <w:rsid w:val="006F0C63"/>
    <w:rsid w:val="006F209E"/>
    <w:rsid w:val="00727F94"/>
    <w:rsid w:val="007337EB"/>
    <w:rsid w:val="00745D18"/>
    <w:rsid w:val="007714B6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A612C"/>
    <w:rsid w:val="008C52E2"/>
    <w:rsid w:val="008F09C9"/>
    <w:rsid w:val="00966D8E"/>
    <w:rsid w:val="009706FB"/>
    <w:rsid w:val="009726FB"/>
    <w:rsid w:val="009A4ACC"/>
    <w:rsid w:val="009C0897"/>
    <w:rsid w:val="009D71C1"/>
    <w:rsid w:val="009E5305"/>
    <w:rsid w:val="009E7E13"/>
    <w:rsid w:val="009F2CF0"/>
    <w:rsid w:val="00A0160D"/>
    <w:rsid w:val="00A04690"/>
    <w:rsid w:val="00A40DD3"/>
    <w:rsid w:val="00A4667B"/>
    <w:rsid w:val="00A65A71"/>
    <w:rsid w:val="00A830EB"/>
    <w:rsid w:val="00A8311B"/>
    <w:rsid w:val="00A91B3A"/>
    <w:rsid w:val="00AD1EFE"/>
    <w:rsid w:val="00AD51FC"/>
    <w:rsid w:val="00AD7E56"/>
    <w:rsid w:val="00B01F08"/>
    <w:rsid w:val="00B16E8F"/>
    <w:rsid w:val="00B2442F"/>
    <w:rsid w:val="00B30401"/>
    <w:rsid w:val="00B37ABD"/>
    <w:rsid w:val="00B6637D"/>
    <w:rsid w:val="00BA321B"/>
    <w:rsid w:val="00BA5892"/>
    <w:rsid w:val="00BB76D0"/>
    <w:rsid w:val="00BC363C"/>
    <w:rsid w:val="00BF7D23"/>
    <w:rsid w:val="00C10421"/>
    <w:rsid w:val="00C268A0"/>
    <w:rsid w:val="00C377A0"/>
    <w:rsid w:val="00C44132"/>
    <w:rsid w:val="00C5299E"/>
    <w:rsid w:val="00C57BB1"/>
    <w:rsid w:val="00C62C24"/>
    <w:rsid w:val="00C635B6"/>
    <w:rsid w:val="00CA5CBD"/>
    <w:rsid w:val="00CE005B"/>
    <w:rsid w:val="00CF4B6E"/>
    <w:rsid w:val="00D0361A"/>
    <w:rsid w:val="00D1150B"/>
    <w:rsid w:val="00D30ADD"/>
    <w:rsid w:val="00D43A0D"/>
    <w:rsid w:val="00D46867"/>
    <w:rsid w:val="00D526F3"/>
    <w:rsid w:val="00D54B14"/>
    <w:rsid w:val="00D57724"/>
    <w:rsid w:val="00D60A51"/>
    <w:rsid w:val="00DA2034"/>
    <w:rsid w:val="00DC733E"/>
    <w:rsid w:val="00DE5229"/>
    <w:rsid w:val="00DF57BE"/>
    <w:rsid w:val="00E028C6"/>
    <w:rsid w:val="00E06500"/>
    <w:rsid w:val="00E11291"/>
    <w:rsid w:val="00E539C6"/>
    <w:rsid w:val="00E57060"/>
    <w:rsid w:val="00E81ADD"/>
    <w:rsid w:val="00E87616"/>
    <w:rsid w:val="00EA5C16"/>
    <w:rsid w:val="00EF000D"/>
    <w:rsid w:val="00EF51E5"/>
    <w:rsid w:val="00F402AA"/>
    <w:rsid w:val="00F46850"/>
    <w:rsid w:val="00F5032F"/>
    <w:rsid w:val="00F545A3"/>
    <w:rsid w:val="00F67724"/>
    <w:rsid w:val="00F83EE2"/>
    <w:rsid w:val="00FB1502"/>
    <w:rsid w:val="00FB5706"/>
    <w:rsid w:val="00FB5CA2"/>
    <w:rsid w:val="00FB7887"/>
    <w:rsid w:val="00FD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79C120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B2CAD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87272"/>
    <w:pPr>
      <w:keepNext/>
      <w:keepLines/>
      <w:spacing w:before="360" w:after="480"/>
      <w:jc w:val="center"/>
      <w:outlineLvl w:val="0"/>
    </w:pPr>
    <w:rPr>
      <w:rFonts w:asciiTheme="minorHAnsi" w:eastAsiaTheme="majorEastAsia" w:hAnsiTheme="minorHAnsi" w:cstheme="majorBid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87272"/>
    <w:pPr>
      <w:keepNext/>
      <w:keepLines/>
      <w:spacing w:before="240" w:after="240"/>
      <w:outlineLvl w:val="1"/>
    </w:pPr>
    <w:rPr>
      <w:rFonts w:ascii="Calibri" w:eastAsiaTheme="majorEastAsia" w:hAnsi="Calibri" w:cstheme="majorBidi"/>
      <w:b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9C08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08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0897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C08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0897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087272"/>
    <w:rPr>
      <w:rFonts w:asciiTheme="minorHAnsi" w:eastAsiaTheme="majorEastAsia" w:hAnsiTheme="minorHAnsi" w:cstheme="majorBidi"/>
      <w:b/>
      <w:sz w:val="36"/>
      <w:szCs w:val="32"/>
    </w:rPr>
  </w:style>
  <w:style w:type="character" w:customStyle="1" w:styleId="Nagwek2Znak">
    <w:name w:val="Nagłówek 2 Znak"/>
    <w:basedOn w:val="Domylnaczcionkaakapitu"/>
    <w:link w:val="Nagwek2"/>
    <w:rsid w:val="00087272"/>
    <w:rPr>
      <w:rFonts w:ascii="Calibri" w:eastAsiaTheme="majorEastAsia" w:hAnsi="Calibri" w:cstheme="majorBidi"/>
      <w:b/>
      <w:sz w:val="32"/>
      <w:szCs w:val="26"/>
    </w:rPr>
  </w:style>
  <w:style w:type="paragraph" w:styleId="Tekstprzypisudolnego">
    <w:name w:val="footnote text"/>
    <w:basedOn w:val="Normalny"/>
    <w:link w:val="TekstprzypisudolnegoZnak"/>
    <w:rsid w:val="005807B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07B2"/>
    <w:rPr>
      <w:rFonts w:ascii="Arial" w:hAnsi="Aria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5807B2"/>
    <w:rPr>
      <w:vertAlign w:val="superscript"/>
    </w:rPr>
  </w:style>
  <w:style w:type="table" w:styleId="Tabela-Siatka">
    <w:name w:val="Table Grid"/>
    <w:basedOn w:val="Standardowy"/>
    <w:uiPriority w:val="39"/>
    <w:rsid w:val="005807B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rsid w:val="00E1129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E11291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E112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74DFB-350D-4000-B808-614D463F485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A9205A2-0976-4889-BC42-9101F229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</TotalTime>
  <Pages>13</Pages>
  <Words>770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>wzór oświadczenia udzielenia licencji niewyłącznej</cp:keywords>
  <dc:description>wzór;oświadczenie;licencja niewyłączna</dc:description>
  <cp:lastModifiedBy>Anna Bizub-Jechna</cp:lastModifiedBy>
  <cp:revision>3</cp:revision>
  <cp:lastPrinted>2023-01-30T16:12:00Z</cp:lastPrinted>
  <dcterms:created xsi:type="dcterms:W3CDTF">2024-08-13T06:58:00Z</dcterms:created>
  <dcterms:modified xsi:type="dcterms:W3CDTF">2024-08-13T07:00:00Z</dcterms:modified>
</cp:coreProperties>
</file>